
<file path=[Content_Types].xml><?xml version="1.0" encoding="utf-8"?>
<Types xmlns="http://schemas.openxmlformats.org/package/2006/content-types">
  <Default Extension="xml" ContentType="application/xml"/>
  <Default Extension="rels" ContentType="application/vnd.openxmlformats-package.relationships+xml"/>
  <Default Extension="xls" ContentType="application/vnd.ms-exce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56D1A1" w14:textId="77777777" w:rsidR="00E44313" w:rsidRPr="00354973" w:rsidRDefault="00354973" w:rsidP="00DB5D6C">
      <w:pPr>
        <w:pStyle w:val="Title"/>
      </w:pPr>
      <w:r>
        <w:t xml:space="preserve">RDA </w:t>
      </w:r>
      <w:r w:rsidR="0019433C" w:rsidRPr="00354973">
        <w:t>TAB Election Process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000"/>
      </w:tblGrid>
      <w:tr w:rsidR="00F85551" w:rsidRPr="00F85551" w14:paraId="511F5713" w14:textId="77777777" w:rsidTr="003300FD">
        <w:tc>
          <w:tcPr>
            <w:tcW w:w="1242" w:type="dxa"/>
            <w:shd w:val="clear" w:color="auto" w:fill="auto"/>
          </w:tcPr>
          <w:p w14:paraId="50B4E3BB" w14:textId="77777777" w:rsidR="00C6182F" w:rsidRPr="003300FD" w:rsidRDefault="00C6182F" w:rsidP="003300FD">
            <w:pPr>
              <w:spacing w:after="0"/>
              <w:rPr>
                <w:rFonts w:ascii="Calisto MT" w:eastAsia="MS Mincho" w:hAnsi="Calisto MT"/>
                <w:sz w:val="20"/>
              </w:rPr>
            </w:pPr>
            <w:r w:rsidRPr="003300FD">
              <w:rPr>
                <w:rFonts w:ascii="Calisto MT" w:eastAsia="MS Mincho" w:hAnsi="Calisto MT"/>
                <w:sz w:val="20"/>
              </w:rPr>
              <w:t>V0.01</w:t>
            </w:r>
          </w:p>
        </w:tc>
        <w:tc>
          <w:tcPr>
            <w:tcW w:w="8000" w:type="dxa"/>
            <w:shd w:val="clear" w:color="auto" w:fill="auto"/>
          </w:tcPr>
          <w:p w14:paraId="46915965" w14:textId="77777777" w:rsidR="00C6182F" w:rsidRPr="003300FD" w:rsidRDefault="00C6182F" w:rsidP="003300FD">
            <w:pPr>
              <w:spacing w:after="0"/>
              <w:rPr>
                <w:rFonts w:ascii="Calisto MT" w:eastAsia="MS Mincho" w:hAnsi="Calisto MT"/>
                <w:sz w:val="20"/>
              </w:rPr>
            </w:pPr>
            <w:r w:rsidRPr="003300FD">
              <w:rPr>
                <w:rFonts w:ascii="Calisto MT" w:eastAsia="MS Mincho" w:hAnsi="Calisto MT"/>
                <w:sz w:val="20"/>
              </w:rPr>
              <w:t>This version is just some initial thoughts put down to focus the discussion. All points are open for discussion.</w:t>
            </w:r>
          </w:p>
        </w:tc>
      </w:tr>
      <w:tr w:rsidR="00F85551" w:rsidRPr="00F85551" w14:paraId="59C809F5" w14:textId="77777777" w:rsidTr="003300FD">
        <w:tc>
          <w:tcPr>
            <w:tcW w:w="1242" w:type="dxa"/>
            <w:shd w:val="clear" w:color="auto" w:fill="auto"/>
          </w:tcPr>
          <w:p w14:paraId="3A5C5682" w14:textId="77777777" w:rsidR="00C6182F" w:rsidRPr="003300FD" w:rsidRDefault="00C6182F" w:rsidP="003300FD">
            <w:pPr>
              <w:spacing w:after="0"/>
              <w:rPr>
                <w:rFonts w:ascii="Calisto MT" w:eastAsia="MS Mincho" w:hAnsi="Calisto MT"/>
                <w:sz w:val="20"/>
              </w:rPr>
            </w:pPr>
            <w:r w:rsidRPr="003300FD">
              <w:rPr>
                <w:rFonts w:ascii="Calisto MT" w:eastAsia="MS Mincho" w:hAnsi="Calisto MT"/>
                <w:sz w:val="20"/>
              </w:rPr>
              <w:t>V0.02</w:t>
            </w:r>
          </w:p>
        </w:tc>
        <w:tc>
          <w:tcPr>
            <w:tcW w:w="8000" w:type="dxa"/>
            <w:shd w:val="clear" w:color="auto" w:fill="auto"/>
          </w:tcPr>
          <w:p w14:paraId="036F9491" w14:textId="77777777" w:rsidR="00C6182F" w:rsidRPr="003300FD" w:rsidRDefault="00C6182F" w:rsidP="003300FD">
            <w:pPr>
              <w:spacing w:after="0"/>
              <w:rPr>
                <w:rFonts w:ascii="Calisto MT" w:eastAsia="MS Mincho" w:hAnsi="Calisto MT"/>
                <w:sz w:val="20"/>
              </w:rPr>
            </w:pPr>
            <w:r w:rsidRPr="003300FD">
              <w:rPr>
                <w:rFonts w:ascii="Calisto MT" w:eastAsia="MS Mincho" w:hAnsi="Calisto MT"/>
                <w:sz w:val="20"/>
              </w:rPr>
              <w:t>This version incorporates suggestions from the first round of discussions. Some key remaining questions are:</w:t>
            </w:r>
          </w:p>
          <w:p w14:paraId="6AA34242" w14:textId="77777777" w:rsidR="00C6182F" w:rsidRPr="003300FD" w:rsidRDefault="00C6182F" w:rsidP="003300FD">
            <w:pPr>
              <w:numPr>
                <w:ilvl w:val="0"/>
                <w:numId w:val="36"/>
              </w:numPr>
              <w:spacing w:after="0"/>
              <w:rPr>
                <w:rFonts w:ascii="Calisto MT" w:eastAsia="MS Mincho" w:hAnsi="Calisto MT"/>
                <w:sz w:val="20"/>
              </w:rPr>
            </w:pPr>
            <w:r w:rsidRPr="003300FD">
              <w:rPr>
                <w:rFonts w:ascii="Calisto MT" w:eastAsia="MS Mincho" w:hAnsi="Calisto MT"/>
                <w:sz w:val="20"/>
              </w:rPr>
              <w:t>What is the right number of people on TAB?</w:t>
            </w:r>
          </w:p>
          <w:p w14:paraId="1431D80A" w14:textId="77777777" w:rsidR="00C6182F" w:rsidRPr="003300FD" w:rsidRDefault="00C6182F" w:rsidP="003300FD">
            <w:pPr>
              <w:numPr>
                <w:ilvl w:val="0"/>
                <w:numId w:val="36"/>
              </w:numPr>
              <w:spacing w:after="0"/>
              <w:rPr>
                <w:rFonts w:ascii="Calisto MT" w:eastAsia="MS Mincho" w:hAnsi="Calisto MT"/>
                <w:sz w:val="20"/>
              </w:rPr>
            </w:pPr>
            <w:r w:rsidRPr="003300FD">
              <w:rPr>
                <w:rFonts w:ascii="Calisto MT" w:eastAsia="MS Mincho" w:hAnsi="Calisto MT"/>
                <w:sz w:val="20"/>
              </w:rPr>
              <w:t>Do we enforce regional balance in the TAB election process? If so, how?</w:t>
            </w:r>
          </w:p>
          <w:p w14:paraId="5739A6FD" w14:textId="77777777" w:rsidR="00C6182F" w:rsidRPr="003300FD" w:rsidRDefault="00C6182F" w:rsidP="003300FD">
            <w:pPr>
              <w:numPr>
                <w:ilvl w:val="0"/>
                <w:numId w:val="36"/>
              </w:numPr>
              <w:spacing w:after="0"/>
              <w:rPr>
                <w:rFonts w:ascii="Calisto MT" w:eastAsia="MS Mincho" w:hAnsi="Calisto MT"/>
                <w:sz w:val="20"/>
              </w:rPr>
            </w:pPr>
            <w:r w:rsidRPr="003300FD">
              <w:rPr>
                <w:rFonts w:ascii="Calisto MT" w:eastAsia="MS Mincho" w:hAnsi="Calisto MT"/>
                <w:sz w:val="20"/>
              </w:rPr>
              <w:t xml:space="preserve">How do we bootstrap the </w:t>
            </w:r>
            <w:r w:rsidR="001F7A0B" w:rsidRPr="003300FD">
              <w:rPr>
                <w:rFonts w:ascii="Calisto MT" w:eastAsia="MS Mincho" w:hAnsi="Calisto MT"/>
                <w:sz w:val="20"/>
              </w:rPr>
              <w:t xml:space="preserve">TAB </w:t>
            </w:r>
            <w:r w:rsidRPr="003300FD">
              <w:rPr>
                <w:rFonts w:ascii="Calisto MT" w:eastAsia="MS Mincho" w:hAnsi="Calisto MT"/>
                <w:sz w:val="20"/>
              </w:rPr>
              <w:t>election process?</w:t>
            </w:r>
          </w:p>
        </w:tc>
      </w:tr>
      <w:tr w:rsidR="00F85551" w:rsidRPr="00F85551" w14:paraId="2F32FF44" w14:textId="77777777" w:rsidTr="003300FD">
        <w:tc>
          <w:tcPr>
            <w:tcW w:w="1242" w:type="dxa"/>
            <w:shd w:val="clear" w:color="auto" w:fill="auto"/>
          </w:tcPr>
          <w:p w14:paraId="6A32D1DF" w14:textId="77777777" w:rsidR="00C6182F" w:rsidRPr="003300FD" w:rsidRDefault="00A247E5" w:rsidP="003300FD">
            <w:pPr>
              <w:spacing w:after="0"/>
              <w:rPr>
                <w:rFonts w:ascii="Calisto MT" w:eastAsia="MS Mincho" w:hAnsi="Calisto MT"/>
                <w:sz w:val="20"/>
              </w:rPr>
            </w:pPr>
            <w:r w:rsidRPr="003300FD">
              <w:rPr>
                <w:rFonts w:ascii="Calisto MT" w:eastAsia="MS Mincho" w:hAnsi="Calisto MT"/>
                <w:sz w:val="20"/>
              </w:rPr>
              <w:t>V0.03</w:t>
            </w:r>
          </w:p>
        </w:tc>
        <w:tc>
          <w:tcPr>
            <w:tcW w:w="8000" w:type="dxa"/>
            <w:shd w:val="clear" w:color="auto" w:fill="auto"/>
          </w:tcPr>
          <w:p w14:paraId="3AAA37FF" w14:textId="77777777" w:rsidR="00C6182F" w:rsidRPr="003300FD" w:rsidRDefault="00A247E5" w:rsidP="003300FD">
            <w:pPr>
              <w:spacing w:after="0"/>
              <w:rPr>
                <w:rFonts w:ascii="Calisto MT" w:eastAsia="MS Mincho" w:hAnsi="Calisto MT"/>
                <w:sz w:val="20"/>
              </w:rPr>
            </w:pPr>
            <w:r w:rsidRPr="003300FD">
              <w:rPr>
                <w:rFonts w:ascii="Calisto MT" w:eastAsia="MS Mincho" w:hAnsi="Calisto MT"/>
                <w:sz w:val="20"/>
              </w:rPr>
              <w:t xml:space="preserve">For comment by RDA </w:t>
            </w:r>
            <w:r w:rsidR="00200A9B" w:rsidRPr="003300FD">
              <w:rPr>
                <w:rFonts w:ascii="Calisto MT" w:eastAsia="MS Mincho" w:hAnsi="Calisto MT"/>
                <w:sz w:val="20"/>
              </w:rPr>
              <w:t>Organising Group</w:t>
            </w:r>
          </w:p>
        </w:tc>
      </w:tr>
      <w:tr w:rsidR="00F85551" w:rsidRPr="00200A9B" w14:paraId="371AB3EF" w14:textId="77777777" w:rsidTr="003300FD">
        <w:tc>
          <w:tcPr>
            <w:tcW w:w="1242" w:type="dxa"/>
            <w:shd w:val="clear" w:color="auto" w:fill="auto"/>
          </w:tcPr>
          <w:p w14:paraId="52778E12" w14:textId="77777777" w:rsidR="00C6182F" w:rsidRPr="003300FD" w:rsidRDefault="00200A9B" w:rsidP="003300FD">
            <w:pPr>
              <w:spacing w:after="0"/>
              <w:rPr>
                <w:rFonts w:ascii="Calisto MT" w:eastAsia="MS Mincho" w:hAnsi="Calisto MT"/>
                <w:sz w:val="20"/>
              </w:rPr>
            </w:pPr>
            <w:r w:rsidRPr="003300FD">
              <w:rPr>
                <w:rFonts w:ascii="Calisto MT" w:eastAsia="MS Mincho" w:hAnsi="Calisto MT"/>
                <w:sz w:val="20"/>
              </w:rPr>
              <w:t>V0.04</w:t>
            </w:r>
          </w:p>
        </w:tc>
        <w:tc>
          <w:tcPr>
            <w:tcW w:w="8000" w:type="dxa"/>
            <w:shd w:val="clear" w:color="auto" w:fill="auto"/>
          </w:tcPr>
          <w:p w14:paraId="4F92357C" w14:textId="77777777" w:rsidR="00C6182F" w:rsidRPr="003300FD" w:rsidRDefault="00200A9B" w:rsidP="003300FD">
            <w:pPr>
              <w:spacing w:after="0"/>
              <w:rPr>
                <w:rFonts w:ascii="Calisto MT" w:eastAsia="MS Mincho" w:hAnsi="Calisto MT"/>
                <w:sz w:val="20"/>
              </w:rPr>
            </w:pPr>
            <w:r w:rsidRPr="003300FD">
              <w:rPr>
                <w:rFonts w:ascii="Calisto MT" w:eastAsia="MS Mincho" w:hAnsi="Calisto MT"/>
                <w:sz w:val="20"/>
              </w:rPr>
              <w:t>For comment by RDA Membership</w:t>
            </w:r>
          </w:p>
        </w:tc>
      </w:tr>
      <w:tr w:rsidR="006B515E" w:rsidRPr="00200A9B" w14:paraId="114DEDFC" w14:textId="77777777" w:rsidTr="003300FD">
        <w:tc>
          <w:tcPr>
            <w:tcW w:w="1242" w:type="dxa"/>
            <w:shd w:val="clear" w:color="auto" w:fill="auto"/>
          </w:tcPr>
          <w:p w14:paraId="1675A228" w14:textId="77777777" w:rsidR="006B515E" w:rsidRPr="003300FD" w:rsidRDefault="006B515E" w:rsidP="003300FD">
            <w:pPr>
              <w:spacing w:after="0"/>
              <w:rPr>
                <w:rFonts w:ascii="Calisto MT" w:eastAsia="MS Mincho" w:hAnsi="Calisto MT"/>
                <w:sz w:val="20"/>
              </w:rPr>
            </w:pPr>
            <w:r w:rsidRPr="003300FD">
              <w:rPr>
                <w:rFonts w:ascii="Calisto MT" w:eastAsia="MS Mincho" w:hAnsi="Calisto MT"/>
                <w:sz w:val="20"/>
              </w:rPr>
              <w:t>V0.5</w:t>
            </w:r>
          </w:p>
        </w:tc>
        <w:tc>
          <w:tcPr>
            <w:tcW w:w="8000" w:type="dxa"/>
            <w:shd w:val="clear" w:color="auto" w:fill="auto"/>
          </w:tcPr>
          <w:p w14:paraId="39DA9333" w14:textId="77777777" w:rsidR="006B515E" w:rsidRPr="003300FD" w:rsidRDefault="006B515E" w:rsidP="003300FD">
            <w:pPr>
              <w:spacing w:after="0"/>
              <w:rPr>
                <w:rFonts w:ascii="Calisto MT" w:eastAsia="MS Mincho" w:hAnsi="Calisto MT"/>
                <w:sz w:val="20"/>
              </w:rPr>
            </w:pPr>
            <w:r w:rsidRPr="003300FD">
              <w:rPr>
                <w:rFonts w:ascii="Calisto MT" w:eastAsia="MS Mincho" w:hAnsi="Calisto MT"/>
                <w:sz w:val="20"/>
              </w:rPr>
              <w:t>Including changes responding to comments on forum</w:t>
            </w:r>
          </w:p>
        </w:tc>
      </w:tr>
      <w:tr w:rsidR="00EE12C8" w:rsidRPr="00200A9B" w14:paraId="77A62DC0" w14:textId="77777777" w:rsidTr="003300FD">
        <w:tc>
          <w:tcPr>
            <w:tcW w:w="1242" w:type="dxa"/>
            <w:shd w:val="clear" w:color="auto" w:fill="auto"/>
          </w:tcPr>
          <w:p w14:paraId="75AFA9F2" w14:textId="77777777" w:rsidR="00EE12C8" w:rsidRPr="003300FD" w:rsidRDefault="00EE12C8" w:rsidP="003300FD">
            <w:pPr>
              <w:spacing w:after="0"/>
              <w:rPr>
                <w:rFonts w:ascii="Calisto MT" w:eastAsia="MS Mincho" w:hAnsi="Calisto MT"/>
                <w:sz w:val="20"/>
              </w:rPr>
            </w:pPr>
            <w:r w:rsidRPr="003300FD">
              <w:rPr>
                <w:rFonts w:ascii="Calisto MT" w:eastAsia="MS Mincho" w:hAnsi="Calisto MT"/>
                <w:sz w:val="20"/>
              </w:rPr>
              <w:t>V0.6</w:t>
            </w:r>
          </w:p>
        </w:tc>
        <w:tc>
          <w:tcPr>
            <w:tcW w:w="8000" w:type="dxa"/>
            <w:shd w:val="clear" w:color="auto" w:fill="auto"/>
          </w:tcPr>
          <w:p w14:paraId="6F179B1A" w14:textId="77777777" w:rsidR="00EE12C8" w:rsidRPr="003300FD" w:rsidRDefault="00EE12C8" w:rsidP="003300FD">
            <w:pPr>
              <w:spacing w:after="0"/>
              <w:rPr>
                <w:rFonts w:ascii="Calisto MT" w:eastAsia="MS Mincho" w:hAnsi="Calisto MT"/>
                <w:sz w:val="20"/>
              </w:rPr>
            </w:pPr>
            <w:r w:rsidRPr="003300FD">
              <w:rPr>
                <w:rFonts w:ascii="Calisto MT" w:eastAsia="MS Mincho" w:hAnsi="Calisto MT"/>
                <w:sz w:val="20"/>
              </w:rPr>
              <w:t>Incorporating outcomes of TF Teleconference on 3 May.</w:t>
            </w:r>
          </w:p>
        </w:tc>
      </w:tr>
      <w:tr w:rsidR="00351275" w:rsidRPr="00200A9B" w14:paraId="713C69F2" w14:textId="77777777" w:rsidTr="003300FD">
        <w:tc>
          <w:tcPr>
            <w:tcW w:w="1242" w:type="dxa"/>
            <w:shd w:val="clear" w:color="auto" w:fill="auto"/>
          </w:tcPr>
          <w:p w14:paraId="3D3621F3" w14:textId="77777777" w:rsidR="00351275" w:rsidRPr="003300FD" w:rsidRDefault="003C2676" w:rsidP="003300FD">
            <w:pPr>
              <w:spacing w:after="0"/>
              <w:rPr>
                <w:rFonts w:ascii="Calisto MT" w:eastAsia="MS Mincho" w:hAnsi="Calisto MT"/>
                <w:sz w:val="20"/>
              </w:rPr>
            </w:pPr>
            <w:r w:rsidRPr="003300FD">
              <w:rPr>
                <w:rFonts w:ascii="Calisto MT" w:eastAsia="MS Mincho" w:hAnsi="Calisto MT"/>
                <w:sz w:val="20"/>
              </w:rPr>
              <w:t>V0.6-2</w:t>
            </w:r>
          </w:p>
        </w:tc>
        <w:tc>
          <w:tcPr>
            <w:tcW w:w="8000" w:type="dxa"/>
            <w:shd w:val="clear" w:color="auto" w:fill="auto"/>
          </w:tcPr>
          <w:p w14:paraId="60C14336" w14:textId="77777777" w:rsidR="00351275" w:rsidRPr="003300FD" w:rsidRDefault="00351275" w:rsidP="003300FD">
            <w:pPr>
              <w:spacing w:after="0"/>
              <w:rPr>
                <w:rFonts w:ascii="Calisto MT" w:eastAsia="MS Mincho" w:hAnsi="Calisto MT"/>
                <w:sz w:val="20"/>
              </w:rPr>
            </w:pPr>
            <w:r w:rsidRPr="003300FD">
              <w:rPr>
                <w:rFonts w:ascii="Calisto MT" w:eastAsia="MS Mincho" w:hAnsi="Calisto MT"/>
                <w:sz w:val="20"/>
              </w:rPr>
              <w:t>Some small corrections</w:t>
            </w:r>
          </w:p>
        </w:tc>
      </w:tr>
      <w:tr w:rsidR="003300FD" w:rsidRPr="00200A9B" w14:paraId="1BA7F865" w14:textId="77777777" w:rsidTr="003300FD">
        <w:tc>
          <w:tcPr>
            <w:tcW w:w="1242" w:type="dxa"/>
            <w:shd w:val="clear" w:color="auto" w:fill="auto"/>
          </w:tcPr>
          <w:p w14:paraId="35B9685E" w14:textId="77777777" w:rsidR="003300FD" w:rsidRPr="0021625E" w:rsidRDefault="003300FD" w:rsidP="003300FD">
            <w:pPr>
              <w:spacing w:after="0"/>
              <w:rPr>
                <w:rFonts w:ascii="Calisto MT" w:hAnsi="Calisto MT"/>
                <w:sz w:val="20"/>
              </w:rPr>
            </w:pPr>
            <w:r w:rsidRPr="0021625E">
              <w:rPr>
                <w:rFonts w:ascii="Calisto MT" w:hAnsi="Calisto MT"/>
                <w:sz w:val="20"/>
              </w:rPr>
              <w:t>V1.0</w:t>
            </w:r>
          </w:p>
        </w:tc>
        <w:tc>
          <w:tcPr>
            <w:tcW w:w="8000" w:type="dxa"/>
            <w:shd w:val="clear" w:color="auto" w:fill="auto"/>
          </w:tcPr>
          <w:p w14:paraId="24E5B6F1" w14:textId="77777777" w:rsidR="003300FD" w:rsidRPr="003300FD" w:rsidRDefault="003300FD" w:rsidP="003300FD">
            <w:pPr>
              <w:spacing w:after="0"/>
              <w:rPr>
                <w:rFonts w:ascii="Calisto MT" w:eastAsia="MS Mincho" w:hAnsi="Calisto MT"/>
                <w:sz w:val="20"/>
              </w:rPr>
            </w:pPr>
            <w:r w:rsidRPr="003300FD">
              <w:rPr>
                <w:rFonts w:ascii="Calisto MT" w:eastAsia="MS Mincho" w:hAnsi="Calisto MT"/>
                <w:sz w:val="20"/>
              </w:rPr>
              <w:t>Following comments from membership</w:t>
            </w:r>
          </w:p>
        </w:tc>
      </w:tr>
      <w:tr w:rsidR="001775D2" w:rsidRPr="00200A9B" w14:paraId="063A8816" w14:textId="77777777" w:rsidTr="003300FD">
        <w:tc>
          <w:tcPr>
            <w:tcW w:w="1242" w:type="dxa"/>
            <w:shd w:val="clear" w:color="auto" w:fill="auto"/>
          </w:tcPr>
          <w:p w14:paraId="15F1010D" w14:textId="77777777" w:rsidR="001775D2" w:rsidRPr="0021625E" w:rsidRDefault="001775D2" w:rsidP="003300FD">
            <w:pPr>
              <w:spacing w:after="0"/>
              <w:rPr>
                <w:rFonts w:ascii="Calisto MT" w:hAnsi="Calisto MT"/>
                <w:sz w:val="20"/>
              </w:rPr>
            </w:pPr>
            <w:r w:rsidRPr="0021625E">
              <w:rPr>
                <w:rFonts w:ascii="Calisto MT" w:hAnsi="Calisto MT"/>
                <w:sz w:val="20"/>
              </w:rPr>
              <w:t>V1.0-1</w:t>
            </w:r>
          </w:p>
        </w:tc>
        <w:tc>
          <w:tcPr>
            <w:tcW w:w="8000" w:type="dxa"/>
            <w:shd w:val="clear" w:color="auto" w:fill="auto"/>
          </w:tcPr>
          <w:p w14:paraId="59C218B4" w14:textId="77777777" w:rsidR="0059499E" w:rsidRPr="003300FD" w:rsidRDefault="001775D2" w:rsidP="003300FD">
            <w:pPr>
              <w:spacing w:after="0"/>
              <w:rPr>
                <w:rFonts w:ascii="Calisto MT" w:eastAsia="MS Mincho" w:hAnsi="Calisto MT"/>
                <w:sz w:val="20"/>
              </w:rPr>
            </w:pPr>
            <w:r>
              <w:rPr>
                <w:rFonts w:ascii="Calisto MT" w:eastAsia="MS Mincho" w:hAnsi="Calisto MT"/>
                <w:sz w:val="20"/>
              </w:rPr>
              <w:t>A few minor changes following comments from Council.</w:t>
            </w:r>
          </w:p>
        </w:tc>
      </w:tr>
      <w:tr w:rsidR="0059499E" w:rsidRPr="00200A9B" w14:paraId="2D33E33D" w14:textId="77777777" w:rsidTr="003300FD">
        <w:trPr>
          <w:ins w:id="0" w:author="NEW" w:date="2014-05-20T18:10:00Z"/>
        </w:trPr>
        <w:tc>
          <w:tcPr>
            <w:tcW w:w="1242" w:type="dxa"/>
            <w:shd w:val="clear" w:color="auto" w:fill="auto"/>
          </w:tcPr>
          <w:p w14:paraId="0E836D8A" w14:textId="77777777" w:rsidR="0059499E" w:rsidRPr="0021625E" w:rsidRDefault="0059499E" w:rsidP="003300FD">
            <w:pPr>
              <w:spacing w:after="0"/>
              <w:rPr>
                <w:ins w:id="1" w:author="NEW" w:date="2014-05-20T18:10:00Z"/>
                <w:rFonts w:ascii="Calisto MT" w:eastAsia="MS Mincho" w:hAnsi="Calisto MT"/>
                <w:b/>
                <w:sz w:val="20"/>
              </w:rPr>
            </w:pPr>
            <w:ins w:id="2" w:author="NEW" w:date="2014-05-20T18:10:00Z">
              <w:r w:rsidRPr="0021625E">
                <w:rPr>
                  <w:rFonts w:ascii="Calisto MT" w:eastAsia="MS Mincho" w:hAnsi="Calisto MT"/>
                  <w:b/>
                  <w:sz w:val="20"/>
                </w:rPr>
                <w:t>V1.2</w:t>
              </w:r>
            </w:ins>
          </w:p>
        </w:tc>
        <w:tc>
          <w:tcPr>
            <w:tcW w:w="8000" w:type="dxa"/>
            <w:shd w:val="clear" w:color="auto" w:fill="auto"/>
          </w:tcPr>
          <w:p w14:paraId="630E0DCA" w14:textId="77777777" w:rsidR="0059499E" w:rsidRPr="0021625E" w:rsidRDefault="0059499E" w:rsidP="003300FD">
            <w:pPr>
              <w:spacing w:after="0"/>
              <w:rPr>
                <w:ins w:id="3" w:author="NEW" w:date="2014-05-20T18:10:00Z"/>
                <w:rFonts w:ascii="Calisto MT" w:eastAsia="MS Mincho" w:hAnsi="Calisto MT"/>
                <w:sz w:val="20"/>
              </w:rPr>
            </w:pPr>
            <w:ins w:id="4" w:author="NEW" w:date="2014-05-20T18:10:00Z">
              <w:r w:rsidRPr="0021625E">
                <w:rPr>
                  <w:rFonts w:ascii="Calisto MT" w:eastAsia="MS Mincho" w:hAnsi="Calisto MT"/>
                  <w:sz w:val="20"/>
                </w:rPr>
                <w:t>Revision based on the community understanding of how the TAB works.</w:t>
              </w:r>
            </w:ins>
          </w:p>
        </w:tc>
      </w:tr>
      <w:tr w:rsidR="006D22B6" w:rsidRPr="00200A9B" w14:paraId="00EA0A86" w14:textId="77777777" w:rsidTr="003300FD">
        <w:trPr>
          <w:ins w:id="5" w:author="Stefanie Kethers" w:date="2014-05-22T15:54:00Z"/>
        </w:trPr>
        <w:tc>
          <w:tcPr>
            <w:tcW w:w="1242" w:type="dxa"/>
            <w:shd w:val="clear" w:color="auto" w:fill="auto"/>
          </w:tcPr>
          <w:p w14:paraId="3AA1615E" w14:textId="77777777" w:rsidR="006D22B6" w:rsidRPr="0021625E" w:rsidRDefault="006D22B6" w:rsidP="003300FD">
            <w:pPr>
              <w:spacing w:after="0"/>
              <w:rPr>
                <w:ins w:id="6" w:author="Stefanie Kethers" w:date="2014-05-22T15:54:00Z"/>
                <w:rFonts w:ascii="Calisto MT" w:eastAsia="MS Mincho" w:hAnsi="Calisto MT"/>
                <w:b/>
                <w:sz w:val="20"/>
              </w:rPr>
            </w:pPr>
            <w:ins w:id="7" w:author="Stefanie Kethers" w:date="2014-05-22T15:54:00Z">
              <w:r w:rsidRPr="0021625E">
                <w:rPr>
                  <w:rFonts w:ascii="Calisto MT" w:eastAsia="MS Mincho" w:hAnsi="Calisto MT"/>
                  <w:b/>
                  <w:sz w:val="20"/>
                </w:rPr>
                <w:t>V1.2.1</w:t>
              </w:r>
            </w:ins>
          </w:p>
        </w:tc>
        <w:tc>
          <w:tcPr>
            <w:tcW w:w="8000" w:type="dxa"/>
            <w:shd w:val="clear" w:color="auto" w:fill="auto"/>
          </w:tcPr>
          <w:p w14:paraId="5C21348E" w14:textId="77777777" w:rsidR="006D22B6" w:rsidRPr="0021625E" w:rsidRDefault="006D22B6" w:rsidP="003300FD">
            <w:pPr>
              <w:spacing w:after="0"/>
              <w:rPr>
                <w:ins w:id="8" w:author="Stefanie Kethers" w:date="2014-05-22T15:54:00Z"/>
                <w:rFonts w:ascii="Calisto MT" w:eastAsia="MS Mincho" w:hAnsi="Calisto MT"/>
                <w:sz w:val="20"/>
              </w:rPr>
            </w:pPr>
            <w:ins w:id="9" w:author="Stefanie Kethers" w:date="2014-05-22T15:55:00Z">
              <w:r w:rsidRPr="0021625E">
                <w:rPr>
                  <w:rFonts w:ascii="Calisto MT" w:eastAsia="MS Mincho" w:hAnsi="Calisto MT"/>
                  <w:sz w:val="20"/>
                </w:rPr>
                <w:t>Further revision and clarification of several issues</w:t>
              </w:r>
            </w:ins>
          </w:p>
        </w:tc>
      </w:tr>
      <w:tr w:rsidR="00710117" w:rsidRPr="00200A9B" w14:paraId="2418D805" w14:textId="77777777" w:rsidTr="003300FD">
        <w:trPr>
          <w:ins w:id="10" w:author="Johan Herman Stehouwer" w:date="2014-06-11T12:29:00Z"/>
        </w:trPr>
        <w:tc>
          <w:tcPr>
            <w:tcW w:w="1242" w:type="dxa"/>
            <w:shd w:val="clear" w:color="auto" w:fill="auto"/>
          </w:tcPr>
          <w:p w14:paraId="2DA26F7A" w14:textId="77777777" w:rsidR="00710117" w:rsidRPr="0021625E" w:rsidRDefault="00710117" w:rsidP="003300FD">
            <w:pPr>
              <w:spacing w:after="0"/>
              <w:rPr>
                <w:ins w:id="11" w:author="Johan Herman Stehouwer" w:date="2014-06-11T12:29:00Z"/>
                <w:rFonts w:ascii="Calisto MT" w:eastAsia="MS Mincho" w:hAnsi="Calisto MT"/>
                <w:b/>
                <w:sz w:val="20"/>
              </w:rPr>
            </w:pPr>
            <w:ins w:id="12" w:author="Johan Herman Stehouwer" w:date="2014-06-11T12:29:00Z">
              <w:r>
                <w:rPr>
                  <w:rFonts w:ascii="Calisto MT" w:eastAsia="MS Mincho" w:hAnsi="Calisto MT"/>
                  <w:b/>
                  <w:sz w:val="20"/>
                </w:rPr>
                <w:t>V1.3</w:t>
              </w:r>
            </w:ins>
          </w:p>
        </w:tc>
        <w:tc>
          <w:tcPr>
            <w:tcW w:w="8000" w:type="dxa"/>
            <w:shd w:val="clear" w:color="auto" w:fill="auto"/>
          </w:tcPr>
          <w:p w14:paraId="4B9B6906" w14:textId="77777777" w:rsidR="00710117" w:rsidRPr="0021625E" w:rsidRDefault="00710117" w:rsidP="003300FD">
            <w:pPr>
              <w:spacing w:after="0"/>
              <w:rPr>
                <w:ins w:id="13" w:author="Johan Herman Stehouwer" w:date="2014-06-11T12:29:00Z"/>
                <w:rFonts w:ascii="Calisto MT" w:eastAsia="MS Mincho" w:hAnsi="Calisto MT"/>
                <w:sz w:val="20"/>
              </w:rPr>
            </w:pPr>
            <w:ins w:id="14" w:author="Johan Herman Stehouwer" w:date="2014-06-11T12:29:00Z">
              <w:r>
                <w:rPr>
                  <w:rFonts w:ascii="Calisto MT" w:eastAsia="MS Mincho" w:hAnsi="Calisto MT"/>
                  <w:sz w:val="20"/>
                </w:rPr>
                <w:t>Revision based on decisions made by council at the May 2014 council meeting.</w:t>
              </w:r>
            </w:ins>
          </w:p>
        </w:tc>
      </w:tr>
    </w:tbl>
    <w:p w14:paraId="682408E3" w14:textId="77777777" w:rsidR="0019433C" w:rsidRPr="00470896" w:rsidRDefault="00470896" w:rsidP="00DB5D6C">
      <w:pPr>
        <w:pStyle w:val="Heading1"/>
      </w:pPr>
      <w:r>
        <w:t>Background</w:t>
      </w:r>
    </w:p>
    <w:p w14:paraId="4975DAD5" w14:textId="77777777" w:rsidR="00164F3B" w:rsidRPr="00164F3B" w:rsidRDefault="00164F3B" w:rsidP="0019433C">
      <w:r w:rsidRPr="00164F3B">
        <w:t>The role of the TAB is defined in the Governance Document</w:t>
      </w:r>
      <w:r>
        <w:t xml:space="preserve">. </w:t>
      </w:r>
      <w:r w:rsidR="00354973">
        <w:t xml:space="preserve"> For convenience the relevant sections of that </w:t>
      </w:r>
      <w:r w:rsidR="00093FE3">
        <w:t>document are</w:t>
      </w:r>
      <w:r w:rsidR="00354973">
        <w:t xml:space="preserve"> reproduced below.  Note that this</w:t>
      </w:r>
      <w:r w:rsidR="00DB5D6C">
        <w:t xml:space="preserve"> inherited</w:t>
      </w:r>
      <w:r w:rsidR="00354973">
        <w:t xml:space="preserve"> </w:t>
      </w:r>
      <w:r w:rsidR="00DB5D6C">
        <w:t xml:space="preserve">text </w:t>
      </w:r>
      <w:r w:rsidR="00354973">
        <w:t>is also open for discussion</w:t>
      </w:r>
      <w:r w:rsidR="00DB5D6C">
        <w:t xml:space="preserve"> separately</w:t>
      </w:r>
      <w:r w:rsidR="00354973">
        <w:t>.</w:t>
      </w:r>
    </w:p>
    <w:p w14:paraId="49590C92" w14:textId="7F864F31" w:rsidR="00164F3B" w:rsidRPr="00F06956" w:rsidRDefault="00F06956" w:rsidP="003F04C1">
      <w:pPr>
        <w:ind w:left="720"/>
        <w:rPr>
          <w:rFonts w:ascii="Times New Roman" w:hAnsi="Times New Roman"/>
        </w:rPr>
      </w:pPr>
      <w:r>
        <w:rPr>
          <w:rFonts w:ascii="Times New Roman" w:hAnsi="Times New Roman"/>
        </w:rPr>
        <w:t>“</w:t>
      </w:r>
      <w:r w:rsidR="00164F3B" w:rsidRPr="00F06956">
        <w:rPr>
          <w:rFonts w:ascii="Times New Roman" w:hAnsi="Times New Roman"/>
        </w:rPr>
        <w:t>The Technical Advisory Board (TAB) provides technical expertise and advice to the Council</w:t>
      </w:r>
      <w:r w:rsidR="00CD438B">
        <w:rPr>
          <w:rFonts w:ascii="Times New Roman" w:hAnsi="Times New Roman"/>
        </w:rPr>
        <w:t>,</w:t>
      </w:r>
      <w:r w:rsidR="00BB6B2F">
        <w:rPr>
          <w:rFonts w:ascii="Times New Roman" w:hAnsi="Times New Roman"/>
        </w:rPr>
        <w:t xml:space="preserve"> </w:t>
      </w:r>
      <w:r w:rsidR="00164F3B" w:rsidRPr="00F06956">
        <w:rPr>
          <w:rFonts w:ascii="Times New Roman" w:hAnsi="Times New Roman"/>
        </w:rPr>
        <w:t xml:space="preserve">as well as helping </w:t>
      </w:r>
      <w:r w:rsidR="00CD438B">
        <w:rPr>
          <w:rFonts w:ascii="Times New Roman" w:hAnsi="Times New Roman"/>
        </w:rPr>
        <w:t>in the development of Working Groups</w:t>
      </w:r>
      <w:r w:rsidR="00CD438B" w:rsidRPr="00CD438B">
        <w:rPr>
          <w:rFonts w:ascii="Times New Roman" w:hAnsi="Times New Roman"/>
        </w:rPr>
        <w:t xml:space="preserve"> case statements </w:t>
      </w:r>
      <w:r w:rsidR="00CD438B">
        <w:rPr>
          <w:rFonts w:ascii="Times New Roman" w:hAnsi="Times New Roman"/>
        </w:rPr>
        <w:t xml:space="preserve">and </w:t>
      </w:r>
      <w:r w:rsidR="00CD438B" w:rsidRPr="00CD438B">
        <w:rPr>
          <w:rFonts w:ascii="Times New Roman" w:hAnsi="Times New Roman"/>
        </w:rPr>
        <w:t xml:space="preserve">outputs </w:t>
      </w:r>
      <w:r w:rsidR="00164F3B" w:rsidRPr="00F06956">
        <w:rPr>
          <w:rFonts w:ascii="Times New Roman" w:hAnsi="Times New Roman"/>
        </w:rPr>
        <w:t xml:space="preserve">to promote their impact and effectiveness.  Membership of the TAB is elected from the RDA membership. The TAB is responsible for the technical approach of the RDA and the development and maintenance of an RDA Technical Roadmap document.  </w:t>
      </w:r>
      <w:ins w:id="15" w:author="Stefanie Kethers" w:date="2014-05-22T15:56:00Z">
        <w:del w:id="16" w:author="Mark Parsons" w:date="2014-06-11T06:43:00Z">
          <w:r w:rsidR="003F04C1" w:rsidDel="009C22D0">
            <w:rPr>
              <w:rFonts w:ascii="Times New Roman" w:hAnsi="Times New Roman"/>
            </w:rPr>
            <w:delText>One</w:delText>
          </w:r>
        </w:del>
      </w:ins>
      <w:ins w:id="17" w:author="Mark Parsons" w:date="2014-06-11T06:43:00Z">
        <w:r w:rsidR="009C22D0">
          <w:rPr>
            <w:rFonts w:ascii="Times New Roman" w:hAnsi="Times New Roman"/>
          </w:rPr>
          <w:t>A</w:t>
        </w:r>
      </w:ins>
      <w:ins w:id="18" w:author="Stefanie Kethers" w:date="2014-05-22T15:56:00Z">
        <w:r w:rsidR="003F04C1" w:rsidRPr="00F06956">
          <w:rPr>
            <w:rFonts w:ascii="Times New Roman" w:hAnsi="Times New Roman"/>
          </w:rPr>
          <w:t xml:space="preserve"> </w:t>
        </w:r>
      </w:ins>
      <w:r w:rsidR="001775D2">
        <w:rPr>
          <w:rFonts w:ascii="Times New Roman" w:hAnsi="Times New Roman"/>
        </w:rPr>
        <w:t>co-c</w:t>
      </w:r>
      <w:r w:rsidR="00164F3B" w:rsidRPr="00F06956">
        <w:rPr>
          <w:rFonts w:ascii="Times New Roman" w:hAnsi="Times New Roman"/>
        </w:rPr>
        <w:t>hair of the Technical Advisor</w:t>
      </w:r>
      <w:r w:rsidR="001775D2">
        <w:rPr>
          <w:rFonts w:ascii="Times New Roman" w:hAnsi="Times New Roman"/>
        </w:rPr>
        <w:t>y Board serve</w:t>
      </w:r>
      <w:ins w:id="19" w:author="Stefanie Kethers" w:date="2014-05-22T15:55:00Z">
        <w:r w:rsidR="003F04C1">
          <w:rPr>
            <w:rFonts w:ascii="Times New Roman" w:hAnsi="Times New Roman"/>
          </w:rPr>
          <w:t>s</w:t>
        </w:r>
      </w:ins>
      <w:r w:rsidR="001775D2">
        <w:rPr>
          <w:rFonts w:ascii="Times New Roman" w:hAnsi="Times New Roman"/>
        </w:rPr>
        <w:t xml:space="preserve"> as an ex-officio </w:t>
      </w:r>
      <w:r w:rsidR="00164F3B" w:rsidRPr="00F06956">
        <w:rPr>
          <w:rFonts w:ascii="Times New Roman" w:hAnsi="Times New Roman"/>
        </w:rPr>
        <w:t>member of Counc</w:t>
      </w:r>
      <w:r>
        <w:rPr>
          <w:rFonts w:ascii="Times New Roman" w:hAnsi="Times New Roman"/>
        </w:rPr>
        <w:t>il.  The procedures which govern</w:t>
      </w:r>
      <w:r w:rsidR="00164F3B" w:rsidRPr="00F06956">
        <w:rPr>
          <w:rFonts w:ascii="Times New Roman" w:hAnsi="Times New Roman"/>
        </w:rPr>
        <w:t xml:space="preserve"> TAB membership and activities are described in the Organisational and Process Plan.</w:t>
      </w:r>
      <w:r>
        <w:rPr>
          <w:rFonts w:ascii="Times New Roman" w:hAnsi="Times New Roman"/>
        </w:rPr>
        <w:t xml:space="preserve"> </w:t>
      </w:r>
    </w:p>
    <w:tbl>
      <w:tblPr>
        <w:tblW w:w="9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748"/>
        <w:gridCol w:w="7701"/>
      </w:tblGrid>
      <w:tr w:rsidR="00164F3B" w:rsidRPr="00164F3B" w14:paraId="552B19A2" w14:textId="77777777" w:rsidTr="007C45AD">
        <w:tc>
          <w:tcPr>
            <w:tcW w:w="1748" w:type="dxa"/>
            <w:shd w:val="clear" w:color="auto" w:fill="D9D9D9"/>
            <w:hideMark/>
          </w:tcPr>
          <w:p w14:paraId="78442C28" w14:textId="77777777" w:rsidR="00164F3B" w:rsidRPr="00164F3B" w:rsidRDefault="00164F3B" w:rsidP="00E44313">
            <w:pPr>
              <w:spacing w:before="120" w:after="0"/>
              <w:rPr>
                <w:rFonts w:ascii="Calisto MT" w:eastAsia="MS Mincho" w:hAnsi="Calisto MT"/>
                <w:b/>
                <w:bCs/>
                <w:lang w:val="en-AU" w:eastAsia="ja-JP"/>
              </w:rPr>
            </w:pPr>
            <w:r w:rsidRPr="00164F3B">
              <w:rPr>
                <w:rFonts w:ascii="Calisto MT" w:eastAsia="MS Mincho" w:hAnsi="Calisto MT"/>
                <w:b/>
                <w:bCs/>
                <w:lang w:val="en-AU" w:eastAsia="ja-JP"/>
              </w:rPr>
              <w:t>Function</w:t>
            </w:r>
          </w:p>
        </w:tc>
        <w:tc>
          <w:tcPr>
            <w:tcW w:w="7701" w:type="dxa"/>
            <w:shd w:val="clear" w:color="auto" w:fill="D9D9D9"/>
            <w:hideMark/>
          </w:tcPr>
          <w:p w14:paraId="6A5EE2AE" w14:textId="77777777" w:rsidR="00164F3B" w:rsidRPr="00164F3B" w:rsidRDefault="00164F3B" w:rsidP="00E44313">
            <w:pPr>
              <w:spacing w:before="120" w:after="0"/>
              <w:rPr>
                <w:rFonts w:ascii="Calisto MT" w:eastAsia="MS Mincho" w:hAnsi="Calisto MT"/>
                <w:lang w:val="en-AU" w:eastAsia="ja-JP"/>
              </w:rPr>
            </w:pPr>
            <w:r w:rsidRPr="00164F3B">
              <w:rPr>
                <w:rFonts w:ascii="Calisto MT" w:eastAsia="MS Mincho" w:hAnsi="Calisto MT"/>
                <w:lang w:val="en-AU" w:eastAsia="ja-JP"/>
              </w:rPr>
              <w:t xml:space="preserve">The Technical Advisory Board provides technical expertise and </w:t>
            </w:r>
            <w:r w:rsidR="00CD438B" w:rsidRPr="00164F3B">
              <w:rPr>
                <w:rFonts w:ascii="Calisto MT" w:eastAsia="MS Mincho" w:hAnsi="Calisto MT"/>
                <w:lang w:val="en-AU" w:eastAsia="ja-JP"/>
              </w:rPr>
              <w:t>advice</w:t>
            </w:r>
            <w:r w:rsidRPr="00164F3B">
              <w:rPr>
                <w:rFonts w:ascii="Calisto MT" w:eastAsia="MS Mincho" w:hAnsi="Calisto MT"/>
                <w:lang w:val="en-AU" w:eastAsia="ja-JP"/>
              </w:rPr>
              <w:t xml:space="preserve"> to the Council. It also assists in developing and reviewing RDA Working Groups to promote their impact and effectiveness.  The Technical Advisory Group is responsible for the development, maintenance and evolution of the RDA Technical Roadmap. </w:t>
            </w:r>
          </w:p>
        </w:tc>
      </w:tr>
      <w:tr w:rsidR="00164F3B" w:rsidRPr="00164F3B" w14:paraId="043ECEB2" w14:textId="77777777" w:rsidTr="007C45AD">
        <w:tc>
          <w:tcPr>
            <w:tcW w:w="1748" w:type="dxa"/>
            <w:shd w:val="clear" w:color="auto" w:fill="D9D9D9"/>
            <w:hideMark/>
          </w:tcPr>
          <w:p w14:paraId="71832F52" w14:textId="77777777" w:rsidR="00164F3B" w:rsidRPr="00164F3B" w:rsidRDefault="00EC1BB6" w:rsidP="00E44313">
            <w:pPr>
              <w:spacing w:before="120" w:after="0"/>
              <w:rPr>
                <w:rFonts w:ascii="Calisto MT" w:eastAsia="MS Mincho" w:hAnsi="Calisto MT"/>
                <w:b/>
                <w:bCs/>
                <w:lang w:val="en-AU" w:eastAsia="ja-JP"/>
              </w:rPr>
            </w:pPr>
            <w:ins w:id="20" w:author="NEW" w:date="2014-05-20T18:10:00Z">
              <w:r>
                <w:rPr>
                  <w:rFonts w:ascii="Calisto MT" w:eastAsia="MS Mincho" w:hAnsi="Calisto MT"/>
                  <w:b/>
                  <w:bCs/>
                  <w:lang w:val="en-AU" w:eastAsia="ja-JP"/>
                </w:rPr>
                <w:t xml:space="preserve"> </w:t>
              </w:r>
            </w:ins>
            <w:r w:rsidR="00164F3B" w:rsidRPr="00164F3B">
              <w:rPr>
                <w:rFonts w:ascii="Calisto MT" w:eastAsia="MS Mincho" w:hAnsi="Calisto MT"/>
                <w:b/>
                <w:bCs/>
                <w:lang w:val="en-AU" w:eastAsia="ja-JP"/>
              </w:rPr>
              <w:t>Membership</w:t>
            </w:r>
          </w:p>
        </w:tc>
        <w:tc>
          <w:tcPr>
            <w:tcW w:w="7701" w:type="dxa"/>
            <w:shd w:val="clear" w:color="auto" w:fill="D9D9D9"/>
            <w:hideMark/>
          </w:tcPr>
          <w:p w14:paraId="50BB43F7" w14:textId="547793FD" w:rsidR="00164F3B" w:rsidRPr="00164F3B" w:rsidRDefault="00164F3B" w:rsidP="00E44313">
            <w:pPr>
              <w:spacing w:before="120" w:after="0"/>
              <w:rPr>
                <w:rFonts w:ascii="Calisto MT" w:eastAsia="MS Mincho" w:hAnsi="Calisto MT"/>
                <w:lang w:val="en-AU" w:eastAsia="ja-JP"/>
              </w:rPr>
            </w:pPr>
            <w:r w:rsidRPr="00164F3B">
              <w:rPr>
                <w:rFonts w:ascii="Calisto MT" w:eastAsia="MS Mincho" w:hAnsi="Calisto MT"/>
                <w:lang w:val="en-AU" w:eastAsia="ja-JP"/>
              </w:rPr>
              <w:t>Members of the TAB are elected from and by the RDA membership. TAB member</w:t>
            </w:r>
            <w:r w:rsidR="003F518F">
              <w:rPr>
                <w:rFonts w:ascii="Calisto MT" w:eastAsia="MS Mincho" w:hAnsi="Calisto MT"/>
                <w:lang w:val="en-AU" w:eastAsia="ja-JP"/>
              </w:rPr>
              <w:t xml:space="preserve">s normally serve for a term of </w:t>
            </w:r>
            <w:ins w:id="21" w:author="Johan Herman Stehouwer" w:date="2014-06-11T12:37:00Z">
              <w:r w:rsidR="00663349">
                <w:rPr>
                  <w:rFonts w:ascii="Calisto MT" w:eastAsia="MS Mincho" w:hAnsi="Calisto MT"/>
                  <w:lang w:val="en-AU" w:eastAsia="ja-JP"/>
                </w:rPr>
                <w:t>3</w:t>
              </w:r>
            </w:ins>
            <w:ins w:id="22" w:author="NEW" w:date="2014-05-20T18:10:00Z">
              <w:del w:id="23" w:author="Johan Herman Stehouwer" w:date="2014-06-11T12:37:00Z">
                <w:r w:rsidR="003F518F" w:rsidDel="00663349">
                  <w:rPr>
                    <w:rFonts w:ascii="Calisto MT" w:eastAsia="MS Mincho" w:hAnsi="Calisto MT"/>
                    <w:lang w:val="en-AU" w:eastAsia="ja-JP"/>
                  </w:rPr>
                  <w:delText>2</w:delText>
                </w:r>
              </w:del>
            </w:ins>
            <w:r w:rsidRPr="00164F3B">
              <w:rPr>
                <w:rFonts w:ascii="Calisto MT" w:eastAsia="MS Mincho" w:hAnsi="Calisto MT"/>
                <w:lang w:val="en-AU" w:eastAsia="ja-JP"/>
              </w:rPr>
              <w:t xml:space="preserve"> years and may be re-elected.  Each year, approximately </w:t>
            </w:r>
            <w:ins w:id="24" w:author="NEW" w:date="2014-05-20T18:10:00Z">
              <w:del w:id="25" w:author="Johan Herman Stehouwer" w:date="2014-06-11T12:37:00Z">
                <w:r w:rsidR="003F518F" w:rsidDel="00663349">
                  <w:rPr>
                    <w:rFonts w:ascii="Calisto MT" w:eastAsia="MS Mincho" w:hAnsi="Calisto MT"/>
                    <w:lang w:val="en-AU" w:eastAsia="ja-JP"/>
                  </w:rPr>
                  <w:delText>half</w:delText>
                </w:r>
              </w:del>
            </w:ins>
            <w:ins w:id="26" w:author="Johan Herman Stehouwer" w:date="2014-06-11T12:37:00Z">
              <w:r w:rsidR="00663349">
                <w:rPr>
                  <w:rFonts w:ascii="Calisto MT" w:eastAsia="MS Mincho" w:hAnsi="Calisto MT"/>
                  <w:lang w:val="en-AU" w:eastAsia="ja-JP"/>
                </w:rPr>
                <w:t>a third of</w:t>
              </w:r>
            </w:ins>
            <w:r w:rsidRPr="00164F3B">
              <w:rPr>
                <w:rFonts w:ascii="Calisto MT" w:eastAsia="MS Mincho" w:hAnsi="Calisto MT"/>
                <w:lang w:val="en-AU" w:eastAsia="ja-JP"/>
              </w:rPr>
              <w:t xml:space="preserve"> the TAB </w:t>
            </w:r>
            <w:ins w:id="27" w:author="NEW" w:date="2014-05-20T18:10:00Z">
              <w:r w:rsidR="003F518F">
                <w:rPr>
                  <w:rFonts w:ascii="Calisto MT" w:eastAsia="MS Mincho" w:hAnsi="Calisto MT"/>
                  <w:lang w:val="en-AU" w:eastAsia="ja-JP"/>
                </w:rPr>
                <w:t>opens up for election</w:t>
              </w:r>
            </w:ins>
            <w:r w:rsidRPr="00164F3B">
              <w:rPr>
                <w:rFonts w:ascii="Calisto MT" w:eastAsia="MS Mincho" w:hAnsi="Calisto MT"/>
                <w:lang w:val="en-AU" w:eastAsia="ja-JP"/>
              </w:rPr>
              <w:t xml:space="preserve">. </w:t>
            </w:r>
          </w:p>
          <w:p w14:paraId="3B2B3937" w14:textId="77777777" w:rsidR="00164F3B" w:rsidRPr="00164F3B" w:rsidRDefault="00164F3B" w:rsidP="001775D2">
            <w:pPr>
              <w:spacing w:before="120" w:after="0"/>
              <w:rPr>
                <w:rFonts w:ascii="Calisto MT" w:eastAsia="MS Mincho" w:hAnsi="Calisto MT"/>
                <w:lang w:val="en-AU" w:eastAsia="ja-JP"/>
              </w:rPr>
            </w:pPr>
            <w:r w:rsidRPr="00164F3B">
              <w:rPr>
                <w:rFonts w:ascii="Calisto MT" w:eastAsia="MS Mincho" w:hAnsi="Calisto MT"/>
                <w:lang w:val="en-AU" w:eastAsia="ja-JP"/>
              </w:rPr>
              <w:t xml:space="preserve">The Technical Advisory Board </w:t>
            </w:r>
            <w:r w:rsidR="001775D2">
              <w:rPr>
                <w:rFonts w:ascii="Calisto MT" w:eastAsia="MS Mincho" w:hAnsi="Calisto MT"/>
                <w:lang w:val="en-AU" w:eastAsia="ja-JP"/>
              </w:rPr>
              <w:t>has two co-chairs who oversee</w:t>
            </w:r>
            <w:r w:rsidRPr="00164F3B">
              <w:rPr>
                <w:rFonts w:ascii="Calisto MT" w:eastAsia="MS Mincho" w:hAnsi="Calisto MT"/>
                <w:lang w:val="en-AU" w:eastAsia="ja-JP"/>
              </w:rPr>
              <w:t xml:space="preserve"> meetings and activities of the Technical Advisory Board </w:t>
            </w:r>
          </w:p>
        </w:tc>
      </w:tr>
      <w:tr w:rsidR="00164F3B" w:rsidRPr="00164F3B" w14:paraId="76F520EB" w14:textId="77777777" w:rsidTr="007C45AD">
        <w:tc>
          <w:tcPr>
            <w:tcW w:w="1748" w:type="dxa"/>
            <w:shd w:val="clear" w:color="auto" w:fill="D9D9D9"/>
            <w:hideMark/>
          </w:tcPr>
          <w:p w14:paraId="788C42BA" w14:textId="77777777" w:rsidR="00164F3B" w:rsidRPr="00164F3B" w:rsidRDefault="00164F3B" w:rsidP="00E44313">
            <w:pPr>
              <w:spacing w:before="120" w:after="0"/>
              <w:rPr>
                <w:rFonts w:ascii="Calisto MT" w:eastAsia="MS Mincho" w:hAnsi="Calisto MT"/>
                <w:b/>
                <w:bCs/>
                <w:lang w:val="en-AU" w:eastAsia="ja-JP"/>
              </w:rPr>
            </w:pPr>
            <w:r w:rsidRPr="00164F3B">
              <w:rPr>
                <w:rFonts w:ascii="Calisto MT" w:eastAsia="MS Mincho" w:hAnsi="Calisto MT"/>
                <w:b/>
                <w:bCs/>
                <w:lang w:val="en-AU" w:eastAsia="ja-JP"/>
              </w:rPr>
              <w:t xml:space="preserve">Rights </w:t>
            </w:r>
          </w:p>
        </w:tc>
        <w:tc>
          <w:tcPr>
            <w:tcW w:w="7701" w:type="dxa"/>
            <w:shd w:val="clear" w:color="auto" w:fill="D9D9D9"/>
            <w:hideMark/>
          </w:tcPr>
          <w:p w14:paraId="37E8BF06" w14:textId="1A9F9EE3" w:rsidR="00164F3B" w:rsidRPr="00164F3B" w:rsidRDefault="003F04C1" w:rsidP="001775D2">
            <w:pPr>
              <w:numPr>
                <w:ilvl w:val="0"/>
                <w:numId w:val="7"/>
              </w:numPr>
              <w:spacing w:before="120" w:after="0"/>
              <w:contextualSpacing/>
              <w:rPr>
                <w:rFonts w:ascii="Calisto MT" w:eastAsia="MS Mincho" w:hAnsi="Calisto MT"/>
                <w:lang w:val="en-AU" w:eastAsia="ja-JP"/>
              </w:rPr>
            </w:pPr>
            <w:ins w:id="28" w:author="Stefanie Kethers" w:date="2014-05-22T15:56:00Z">
              <w:del w:id="29" w:author="Mark Parsons" w:date="2014-06-11T06:17:00Z">
                <w:r w:rsidDel="00B74D48">
                  <w:rPr>
                    <w:rFonts w:ascii="Calisto MT" w:eastAsia="MS Mincho" w:hAnsi="Calisto MT"/>
                    <w:lang w:val="en-AU" w:eastAsia="ja-JP"/>
                  </w:rPr>
                  <w:delText>One</w:delText>
                </w:r>
              </w:del>
            </w:ins>
            <w:ins w:id="30" w:author="Mark Parsons" w:date="2014-06-11T06:17:00Z">
              <w:r w:rsidR="00B74D48">
                <w:rPr>
                  <w:rFonts w:ascii="Calisto MT" w:eastAsia="MS Mincho" w:hAnsi="Calisto MT"/>
                  <w:lang w:val="en-AU" w:eastAsia="ja-JP"/>
                </w:rPr>
                <w:t>A</w:t>
              </w:r>
            </w:ins>
            <w:ins w:id="31" w:author="Stefanie Kethers" w:date="2014-05-22T15:56:00Z">
              <w:r w:rsidRPr="00164F3B">
                <w:rPr>
                  <w:rFonts w:ascii="Calisto MT" w:eastAsia="MS Mincho" w:hAnsi="Calisto MT"/>
                  <w:lang w:val="en-AU" w:eastAsia="ja-JP"/>
                </w:rPr>
                <w:t xml:space="preserve"> </w:t>
              </w:r>
            </w:ins>
            <w:r w:rsidR="001775D2">
              <w:rPr>
                <w:rFonts w:ascii="Calisto MT" w:eastAsia="MS Mincho" w:hAnsi="Calisto MT"/>
                <w:lang w:val="en-AU" w:eastAsia="ja-JP"/>
              </w:rPr>
              <w:t>co-c</w:t>
            </w:r>
            <w:r w:rsidR="00164F3B" w:rsidRPr="00164F3B">
              <w:rPr>
                <w:rFonts w:ascii="Calisto MT" w:eastAsia="MS Mincho" w:hAnsi="Calisto MT"/>
                <w:lang w:val="en-AU" w:eastAsia="ja-JP"/>
              </w:rPr>
              <w:t>hair of the Technical Advisory Board will participate as a non-voting ex-officio member of the RDA Council</w:t>
            </w:r>
          </w:p>
        </w:tc>
      </w:tr>
      <w:tr w:rsidR="00164F3B" w:rsidRPr="00164F3B" w14:paraId="1C83562F" w14:textId="77777777" w:rsidTr="007C45AD">
        <w:tc>
          <w:tcPr>
            <w:tcW w:w="1748" w:type="dxa"/>
            <w:shd w:val="clear" w:color="auto" w:fill="D9D9D9"/>
            <w:hideMark/>
          </w:tcPr>
          <w:p w14:paraId="34FCCC1C" w14:textId="77777777" w:rsidR="00164F3B" w:rsidRPr="00164F3B" w:rsidRDefault="00164F3B" w:rsidP="00E44313">
            <w:pPr>
              <w:spacing w:before="120" w:after="0"/>
              <w:rPr>
                <w:rFonts w:ascii="Calisto MT" w:eastAsia="MS Mincho" w:hAnsi="Calisto MT"/>
                <w:b/>
                <w:bCs/>
                <w:lang w:val="en-AU" w:eastAsia="ja-JP"/>
              </w:rPr>
            </w:pPr>
            <w:r w:rsidRPr="00164F3B">
              <w:rPr>
                <w:rFonts w:ascii="Calisto MT" w:eastAsia="MS Mincho" w:hAnsi="Calisto MT"/>
                <w:b/>
                <w:bCs/>
                <w:lang w:val="en-AU" w:eastAsia="ja-JP"/>
              </w:rPr>
              <w:lastRenderedPageBreak/>
              <w:t>Expectations and Responsibilities</w:t>
            </w:r>
          </w:p>
        </w:tc>
        <w:tc>
          <w:tcPr>
            <w:tcW w:w="7701" w:type="dxa"/>
            <w:shd w:val="clear" w:color="auto" w:fill="D9D9D9"/>
            <w:hideMark/>
          </w:tcPr>
          <w:p w14:paraId="612F2802" w14:textId="77777777" w:rsidR="00922E93" w:rsidRDefault="00164F3B" w:rsidP="007E5234">
            <w:pPr>
              <w:numPr>
                <w:ilvl w:val="0"/>
                <w:numId w:val="8"/>
              </w:numPr>
              <w:spacing w:before="120" w:after="0" w:line="240" w:lineRule="auto"/>
              <w:contextualSpacing/>
              <w:rPr>
                <w:rFonts w:ascii="Calisto MT" w:eastAsia="MS Mincho" w:hAnsi="Calisto MT"/>
                <w:lang w:val="en-AU" w:eastAsia="ja-JP"/>
              </w:rPr>
            </w:pPr>
            <w:r w:rsidRPr="00164F3B">
              <w:rPr>
                <w:rFonts w:ascii="Calisto MT" w:eastAsia="MS Mincho" w:hAnsi="Calisto MT"/>
                <w:lang w:val="en-AU" w:eastAsia="ja-JP"/>
              </w:rPr>
              <w:t>The Technical Advisory Board is responsible for guiding the technical work of RDA</w:t>
            </w:r>
            <w:r w:rsidR="00922E93">
              <w:rPr>
                <w:rFonts w:ascii="Calisto MT" w:eastAsia="MS Mincho" w:hAnsi="Calisto MT"/>
                <w:lang w:val="en-AU" w:eastAsia="ja-JP"/>
              </w:rPr>
              <w:t xml:space="preserve"> through</w:t>
            </w:r>
            <w:r w:rsidR="00922E93" w:rsidRPr="007E5234">
              <w:rPr>
                <w:rFonts w:ascii="Calisto MT" w:eastAsia="MS Mincho" w:hAnsi="Calisto MT"/>
                <w:lang w:val="en-AU" w:eastAsia="ja-JP"/>
              </w:rPr>
              <w:t xml:space="preserve"> interaction with the RDA community</w:t>
            </w:r>
            <w:r w:rsidR="00922E93" w:rsidRPr="00164F3B">
              <w:rPr>
                <w:rFonts w:ascii="Calisto MT" w:eastAsia="MS Mincho" w:hAnsi="Calisto MT"/>
                <w:lang w:val="en-AU" w:eastAsia="ja-JP"/>
              </w:rPr>
              <w:t xml:space="preserve"> </w:t>
            </w:r>
          </w:p>
          <w:p w14:paraId="691ECCC2" w14:textId="77777777" w:rsidR="00164F3B" w:rsidRPr="00164F3B" w:rsidRDefault="00922E93" w:rsidP="00922E93">
            <w:pPr>
              <w:numPr>
                <w:ilvl w:val="0"/>
                <w:numId w:val="8"/>
              </w:numPr>
              <w:spacing w:before="120" w:after="0" w:line="240" w:lineRule="auto"/>
              <w:contextualSpacing/>
              <w:rPr>
                <w:rFonts w:ascii="Calisto MT" w:eastAsia="MS Mincho" w:hAnsi="Calisto MT"/>
                <w:lang w:val="en-AU" w:eastAsia="ja-JP"/>
              </w:rPr>
            </w:pPr>
            <w:r>
              <w:rPr>
                <w:rFonts w:ascii="Calisto MT" w:eastAsia="MS Mincho" w:hAnsi="Calisto MT"/>
                <w:lang w:val="en-AU" w:eastAsia="ja-JP"/>
              </w:rPr>
              <w:t xml:space="preserve">The </w:t>
            </w:r>
            <w:r w:rsidRPr="00922E93">
              <w:rPr>
                <w:rFonts w:ascii="Calisto MT" w:eastAsia="MS Mincho" w:hAnsi="Calisto MT"/>
                <w:lang w:val="en-AU" w:eastAsia="ja-JP"/>
              </w:rPr>
              <w:t xml:space="preserve">Technical Advisory Board </w:t>
            </w:r>
            <w:r>
              <w:rPr>
                <w:rFonts w:ascii="Calisto MT" w:eastAsia="MS Mincho" w:hAnsi="Calisto MT"/>
                <w:lang w:val="en-AU" w:eastAsia="ja-JP"/>
              </w:rPr>
              <w:t>is responsible for</w:t>
            </w:r>
            <w:r w:rsidRPr="00164F3B">
              <w:rPr>
                <w:rFonts w:ascii="Calisto MT" w:eastAsia="MS Mincho" w:hAnsi="Calisto MT"/>
                <w:lang w:val="en-AU" w:eastAsia="ja-JP"/>
              </w:rPr>
              <w:t xml:space="preserve"> </w:t>
            </w:r>
            <w:r w:rsidR="00164F3B" w:rsidRPr="00164F3B">
              <w:rPr>
                <w:rFonts w:ascii="Calisto MT" w:eastAsia="MS Mincho" w:hAnsi="Calisto MT"/>
                <w:lang w:val="en-AU" w:eastAsia="ja-JP"/>
              </w:rPr>
              <w:t>the development and evolution of the RDA Technical Roadmap</w:t>
            </w:r>
            <w:r w:rsidR="007E5234">
              <w:rPr>
                <w:rFonts w:ascii="Calisto MT" w:eastAsia="MS Mincho" w:hAnsi="Calisto MT"/>
                <w:lang w:val="en-AU" w:eastAsia="ja-JP"/>
              </w:rPr>
              <w:t xml:space="preserve"> </w:t>
            </w:r>
          </w:p>
          <w:p w14:paraId="5DA22E3A" w14:textId="77777777" w:rsidR="00164F3B" w:rsidRPr="00164F3B" w:rsidRDefault="00164F3B" w:rsidP="00E44313">
            <w:pPr>
              <w:numPr>
                <w:ilvl w:val="0"/>
                <w:numId w:val="8"/>
              </w:numPr>
              <w:spacing w:before="120" w:after="0" w:line="240" w:lineRule="auto"/>
              <w:contextualSpacing/>
              <w:rPr>
                <w:rFonts w:ascii="Calisto MT" w:eastAsia="MS Mincho" w:hAnsi="Calisto MT"/>
                <w:lang w:val="en-AU" w:eastAsia="ja-JP"/>
              </w:rPr>
            </w:pPr>
            <w:r w:rsidRPr="00164F3B">
              <w:rPr>
                <w:rFonts w:ascii="Calisto MT" w:eastAsia="MS Mincho" w:hAnsi="Calisto MT"/>
                <w:lang w:val="en-AU" w:eastAsia="ja-JP"/>
              </w:rPr>
              <w:t>The Technical Advisory Board is expected to cultivate candidate Case Statements and Working Group deliverables that promote the RDA goals of adoption and impact</w:t>
            </w:r>
          </w:p>
          <w:p w14:paraId="31D45BA9" w14:textId="77777777" w:rsidR="00164F3B" w:rsidRPr="00164F3B" w:rsidRDefault="00164F3B" w:rsidP="00E44313">
            <w:pPr>
              <w:numPr>
                <w:ilvl w:val="0"/>
                <w:numId w:val="8"/>
              </w:numPr>
              <w:spacing w:before="120" w:after="0" w:line="240" w:lineRule="auto"/>
              <w:contextualSpacing/>
              <w:rPr>
                <w:rFonts w:ascii="Calisto MT" w:eastAsia="MS Mincho" w:hAnsi="Calisto MT"/>
                <w:lang w:val="en-AU" w:eastAsia="ja-JP"/>
              </w:rPr>
            </w:pPr>
            <w:r w:rsidRPr="00164F3B">
              <w:rPr>
                <w:rFonts w:ascii="Calisto MT" w:eastAsia="MS Mincho" w:hAnsi="Calisto MT"/>
                <w:lang w:val="en-AU" w:eastAsia="ja-JP"/>
              </w:rPr>
              <w:t>The Technical Advisory Board is expected to work with RDA Working Groups to promote adoption and effectiveness of their deliverables.</w:t>
            </w:r>
          </w:p>
          <w:p w14:paraId="3ACD2E26" w14:textId="77777777" w:rsidR="00164F3B" w:rsidRPr="00164F3B" w:rsidRDefault="00164F3B" w:rsidP="00E44313">
            <w:pPr>
              <w:numPr>
                <w:ilvl w:val="0"/>
                <w:numId w:val="8"/>
              </w:numPr>
              <w:spacing w:before="120" w:after="0" w:line="240" w:lineRule="auto"/>
              <w:contextualSpacing/>
              <w:rPr>
                <w:rFonts w:ascii="Calisto MT" w:eastAsia="MS Mincho" w:hAnsi="Calisto MT"/>
                <w:lang w:val="en-AU" w:eastAsia="ja-JP"/>
              </w:rPr>
            </w:pPr>
            <w:r w:rsidRPr="00164F3B">
              <w:rPr>
                <w:rFonts w:ascii="Calisto MT" w:eastAsia="MS Mincho" w:hAnsi="Calisto MT"/>
                <w:lang w:val="en-AU" w:eastAsia="ja-JP"/>
              </w:rPr>
              <w:t xml:space="preserve">The Technical Advisory Board is expected to </w:t>
            </w:r>
            <w:r w:rsidR="00922E93">
              <w:rPr>
                <w:rFonts w:ascii="Calisto MT" w:eastAsia="MS Mincho" w:hAnsi="Calisto MT"/>
                <w:lang w:val="en-AU" w:eastAsia="ja-JP"/>
              </w:rPr>
              <w:t xml:space="preserve">provide technical advice to </w:t>
            </w:r>
            <w:r w:rsidRPr="00164F3B">
              <w:rPr>
                <w:rFonts w:ascii="Calisto MT" w:eastAsia="MS Mincho" w:hAnsi="Calisto MT"/>
                <w:lang w:val="en-AU" w:eastAsia="ja-JP"/>
              </w:rPr>
              <w:t xml:space="preserve">Council </w:t>
            </w:r>
            <w:r w:rsidR="00922E93">
              <w:rPr>
                <w:rFonts w:ascii="Calisto MT" w:eastAsia="MS Mincho" w:hAnsi="Calisto MT"/>
                <w:lang w:val="en-AU" w:eastAsia="ja-JP"/>
              </w:rPr>
              <w:t xml:space="preserve">in their review of the </w:t>
            </w:r>
            <w:r w:rsidRPr="00164F3B">
              <w:rPr>
                <w:rFonts w:ascii="Calisto MT" w:eastAsia="MS Mincho" w:hAnsi="Calisto MT"/>
                <w:lang w:val="en-AU" w:eastAsia="ja-JP"/>
              </w:rPr>
              <w:t>Working Group Case Statements</w:t>
            </w:r>
            <w:r w:rsidR="00922E93">
              <w:rPr>
                <w:rFonts w:ascii="Calisto MT" w:eastAsia="MS Mincho" w:hAnsi="Calisto MT"/>
                <w:lang w:val="en-AU" w:eastAsia="ja-JP"/>
              </w:rPr>
              <w:t xml:space="preserve">  </w:t>
            </w:r>
          </w:p>
          <w:p w14:paraId="6C7033C8" w14:textId="77777777" w:rsidR="00164F3B" w:rsidRPr="00164F3B" w:rsidRDefault="00164F3B" w:rsidP="00E44313">
            <w:pPr>
              <w:numPr>
                <w:ilvl w:val="0"/>
                <w:numId w:val="8"/>
              </w:numPr>
              <w:spacing w:before="120" w:after="0" w:line="240" w:lineRule="auto"/>
              <w:contextualSpacing/>
              <w:rPr>
                <w:rFonts w:ascii="Calisto MT" w:eastAsia="MS Mincho" w:hAnsi="Calisto MT"/>
                <w:lang w:val="en-AU" w:eastAsia="ja-JP"/>
              </w:rPr>
            </w:pPr>
            <w:r w:rsidRPr="00164F3B">
              <w:rPr>
                <w:rFonts w:ascii="Calisto MT" w:eastAsia="MS Mincho" w:hAnsi="Calisto MT"/>
                <w:lang w:val="en-AU" w:eastAsia="ja-JP"/>
              </w:rPr>
              <w:t>The Technical Advisory Board is expected to advise RDA membership and Council on impact-oriented WG opportunities and discussion topics</w:t>
            </w:r>
          </w:p>
          <w:p w14:paraId="277F608A" w14:textId="77777777" w:rsidR="00164F3B" w:rsidRDefault="00164F3B" w:rsidP="007E5234">
            <w:pPr>
              <w:numPr>
                <w:ilvl w:val="0"/>
                <w:numId w:val="8"/>
              </w:numPr>
              <w:spacing w:before="120" w:after="0" w:line="240" w:lineRule="auto"/>
              <w:contextualSpacing/>
              <w:rPr>
                <w:rFonts w:ascii="Calisto MT" w:eastAsia="MS Mincho" w:hAnsi="Calisto MT"/>
                <w:lang w:val="en-AU" w:eastAsia="ja-JP"/>
              </w:rPr>
            </w:pPr>
            <w:r w:rsidRPr="00164F3B">
              <w:rPr>
                <w:rFonts w:ascii="Calisto MT" w:eastAsia="MS Mincho" w:hAnsi="Calisto MT"/>
                <w:lang w:val="en-AU" w:eastAsia="ja-JP"/>
              </w:rPr>
              <w:t xml:space="preserve">The Technical Advisory Board is expected to provide technical advice to Council </w:t>
            </w:r>
            <w:r w:rsidR="007E5234" w:rsidRPr="007E5234">
              <w:rPr>
                <w:rFonts w:ascii="Calisto MT" w:eastAsia="MS Mincho" w:hAnsi="Calisto MT"/>
                <w:lang w:val="en-AU" w:eastAsia="ja-JP"/>
              </w:rPr>
              <w:t xml:space="preserve">and the RDA community </w:t>
            </w:r>
            <w:r w:rsidRPr="00164F3B">
              <w:rPr>
                <w:rFonts w:ascii="Calisto MT" w:eastAsia="MS Mincho" w:hAnsi="Calisto MT"/>
                <w:lang w:val="en-AU" w:eastAsia="ja-JP"/>
              </w:rPr>
              <w:t>to inform strategic approaches and decisions</w:t>
            </w:r>
          </w:p>
          <w:p w14:paraId="5CA762BA" w14:textId="77777777" w:rsidR="00DF549E" w:rsidRPr="00164F3B" w:rsidRDefault="00DF549E" w:rsidP="008C619D">
            <w:pPr>
              <w:numPr>
                <w:ilvl w:val="0"/>
                <w:numId w:val="8"/>
              </w:numPr>
              <w:spacing w:before="120" w:after="0" w:line="240" w:lineRule="auto"/>
              <w:contextualSpacing/>
              <w:rPr>
                <w:rFonts w:ascii="Calisto MT" w:eastAsia="MS Mincho" w:hAnsi="Calisto MT"/>
                <w:lang w:val="en-AU" w:eastAsia="ja-JP"/>
              </w:rPr>
            </w:pPr>
            <w:r>
              <w:rPr>
                <w:rFonts w:ascii="Calisto MT" w:eastAsia="MS Mincho" w:hAnsi="Calisto MT"/>
                <w:lang w:val="en-AU" w:eastAsia="ja-JP"/>
              </w:rPr>
              <w:t xml:space="preserve">The Technical Advisory Board </w:t>
            </w:r>
            <w:r w:rsidRPr="00DF549E">
              <w:rPr>
                <w:rFonts w:ascii="Calisto MT" w:eastAsia="MS Mincho" w:hAnsi="Calisto MT"/>
                <w:lang w:val="en-AU" w:eastAsia="ja-JP"/>
              </w:rPr>
              <w:t xml:space="preserve">members </w:t>
            </w:r>
            <w:r>
              <w:rPr>
                <w:rFonts w:ascii="Calisto MT" w:eastAsia="MS Mincho" w:hAnsi="Calisto MT"/>
                <w:lang w:val="en-AU" w:eastAsia="ja-JP"/>
              </w:rPr>
              <w:t xml:space="preserve">are expected to act </w:t>
            </w:r>
            <w:r w:rsidR="008C619D">
              <w:rPr>
                <w:rFonts w:ascii="Calisto MT" w:eastAsia="MS Mincho" w:hAnsi="Calisto MT"/>
                <w:lang w:val="en-AU" w:eastAsia="ja-JP"/>
              </w:rPr>
              <w:t xml:space="preserve">in the interests of the RDA, declaring any conflicts of interest, and to work with </w:t>
            </w:r>
            <w:r w:rsidRPr="00DF549E">
              <w:rPr>
                <w:rFonts w:ascii="Calisto MT" w:eastAsia="MS Mincho" w:hAnsi="Calisto MT"/>
                <w:lang w:val="en-AU" w:eastAsia="ja-JP"/>
              </w:rPr>
              <w:t>the Council and other boards to spread the message of what the RDA is doing globally.</w:t>
            </w:r>
          </w:p>
        </w:tc>
      </w:tr>
    </w:tbl>
    <w:p w14:paraId="758E1007" w14:textId="77777777" w:rsidR="007C45AD" w:rsidRDefault="007C45AD" w:rsidP="0019433C">
      <w:pPr>
        <w:rPr>
          <w:rFonts w:ascii="Calisto MT" w:eastAsia="MS Mincho" w:hAnsi="Calisto MT"/>
          <w:i/>
          <w:lang w:val="en-AU" w:eastAsia="ja-JP"/>
        </w:rPr>
      </w:pPr>
    </w:p>
    <w:p w14:paraId="6609DD45" w14:textId="77777777" w:rsidR="00773E40" w:rsidRDefault="00773E40" w:rsidP="0019433C">
      <w:pPr>
        <w:rPr>
          <w:b/>
        </w:rPr>
      </w:pPr>
    </w:p>
    <w:p w14:paraId="237A7C4E" w14:textId="77777777" w:rsidR="00F06956" w:rsidRDefault="00354973" w:rsidP="0019433C">
      <w:r>
        <w:rPr>
          <w:b/>
        </w:rPr>
        <w:t xml:space="preserve">Additional </w:t>
      </w:r>
      <w:r w:rsidRPr="00354973">
        <w:rPr>
          <w:b/>
        </w:rPr>
        <w:t>TAB</w:t>
      </w:r>
      <w:r w:rsidR="00336498" w:rsidRPr="00354973">
        <w:rPr>
          <w:b/>
        </w:rPr>
        <w:t xml:space="preserve"> responsibilities</w:t>
      </w:r>
      <w:r>
        <w:t xml:space="preserve"> </w:t>
      </w:r>
      <w:r w:rsidR="00336498">
        <w:t>include</w:t>
      </w:r>
      <w:r w:rsidR="00F06956">
        <w:t>:</w:t>
      </w:r>
    </w:p>
    <w:p w14:paraId="2CFF86D1" w14:textId="77777777" w:rsidR="00336498" w:rsidRDefault="00922E93" w:rsidP="00336498">
      <w:pPr>
        <w:numPr>
          <w:ilvl w:val="0"/>
          <w:numId w:val="1"/>
        </w:numPr>
      </w:pPr>
      <w:r>
        <w:t>The TAB is responsible for d</w:t>
      </w:r>
      <w:r w:rsidR="00F06956">
        <w:t xml:space="preserve">eveloping and </w:t>
      </w:r>
      <w:r w:rsidR="00336498">
        <w:t>maintaining</w:t>
      </w:r>
      <w:r w:rsidR="00F06956">
        <w:t xml:space="preserve"> </w:t>
      </w:r>
      <w:r w:rsidR="00336498">
        <w:t>the</w:t>
      </w:r>
      <w:r w:rsidR="00F06956">
        <w:t xml:space="preserve"> </w:t>
      </w:r>
      <w:r w:rsidR="00336498">
        <w:t>Technical</w:t>
      </w:r>
      <w:r w:rsidR="00F06956">
        <w:t xml:space="preserve"> </w:t>
      </w:r>
      <w:r>
        <w:t>Roadmap document</w:t>
      </w:r>
      <w:r w:rsidR="00EE12C8">
        <w:t xml:space="preserve">. The TAB will determine precisely what is in this document but it is likely to include sections </w:t>
      </w:r>
      <w:r>
        <w:t xml:space="preserve">which:  </w:t>
      </w:r>
    </w:p>
    <w:p w14:paraId="61E3C888" w14:textId="77777777" w:rsidR="00336498" w:rsidRDefault="00336498" w:rsidP="00AF1168">
      <w:pPr>
        <w:pStyle w:val="ColorfulShading-Accent31"/>
        <w:numPr>
          <w:ilvl w:val="1"/>
          <w:numId w:val="1"/>
        </w:numPr>
      </w:pPr>
      <w:r>
        <w:t>Provide the overall technical vision for the RDA</w:t>
      </w:r>
    </w:p>
    <w:p w14:paraId="7A90E39E" w14:textId="77777777" w:rsidR="00336498" w:rsidRDefault="00336498" w:rsidP="00AF1168">
      <w:pPr>
        <w:pStyle w:val="ColorfulShading-Accent31"/>
        <w:numPr>
          <w:ilvl w:val="1"/>
          <w:numId w:val="1"/>
        </w:numPr>
      </w:pPr>
      <w:r>
        <w:t>Maintain List of Interest Groups and Working Groups</w:t>
      </w:r>
    </w:p>
    <w:p w14:paraId="237918EA" w14:textId="77777777" w:rsidR="00336498" w:rsidRDefault="00336498" w:rsidP="00AF1168">
      <w:pPr>
        <w:pStyle w:val="ColorfulShading-Accent31"/>
        <w:numPr>
          <w:ilvl w:val="1"/>
          <w:numId w:val="1"/>
        </w:numPr>
      </w:pPr>
      <w:r>
        <w:t>Analyse Overlaps and Gaps between WGs</w:t>
      </w:r>
    </w:p>
    <w:p w14:paraId="77BD8DDD" w14:textId="77777777" w:rsidR="00F06956" w:rsidRDefault="00336498" w:rsidP="00AF1168">
      <w:pPr>
        <w:pStyle w:val="ColorfulShading-Accent31"/>
        <w:numPr>
          <w:ilvl w:val="1"/>
          <w:numId w:val="1"/>
        </w:numPr>
      </w:pPr>
      <w:r>
        <w:t xml:space="preserve">Highlight technical areas which are emerging or in need of attention. </w:t>
      </w:r>
    </w:p>
    <w:p w14:paraId="3DF854B7" w14:textId="77777777" w:rsidR="00336498" w:rsidRDefault="00336498" w:rsidP="00AF1168">
      <w:pPr>
        <w:pStyle w:val="ColorfulShading-Accent31"/>
        <w:ind w:left="1440"/>
      </w:pPr>
    </w:p>
    <w:p w14:paraId="7AD6CD03" w14:textId="77777777" w:rsidR="000A0216" w:rsidRDefault="00354973" w:rsidP="000A0216">
      <w:pPr>
        <w:numPr>
          <w:ilvl w:val="0"/>
          <w:numId w:val="1"/>
        </w:numPr>
      </w:pPr>
      <w:r>
        <w:t xml:space="preserve">TAB will </w:t>
      </w:r>
      <w:r w:rsidR="000A0216">
        <w:t xml:space="preserve">work with the WGs to </w:t>
      </w:r>
      <w:r>
        <w:t>b</w:t>
      </w:r>
      <w:r w:rsidR="0019433C">
        <w:t>uild consensus around WG</w:t>
      </w:r>
      <w:r w:rsidR="00D21D58">
        <w:t xml:space="preserve"> programme</w:t>
      </w:r>
      <w:r w:rsidRPr="00354973">
        <w:t xml:space="preserve"> </w:t>
      </w:r>
      <w:r>
        <w:t xml:space="preserve">and if necessary </w:t>
      </w:r>
      <w:r w:rsidRPr="00336498">
        <w:t xml:space="preserve">discuss and try to resolve </w:t>
      </w:r>
      <w:r>
        <w:t xml:space="preserve">technical </w:t>
      </w:r>
      <w:r w:rsidRPr="00336498">
        <w:t>disagreements between WGs</w:t>
      </w:r>
      <w:r w:rsidR="000A0216">
        <w:t>. If necessary, TAB will hear appeals from members</w:t>
      </w:r>
      <w:r w:rsidR="000A0216" w:rsidRPr="0019433C">
        <w:t xml:space="preserve"> </w:t>
      </w:r>
      <w:r w:rsidR="000A0216">
        <w:t>on technical matters where there is disagreement which cannot be resolved within a WG</w:t>
      </w:r>
      <w:ins w:id="32" w:author="NEW" w:date="2014-05-20T18:10:00Z">
        <w:r w:rsidR="002155C0">
          <w:t>.</w:t>
        </w:r>
      </w:ins>
    </w:p>
    <w:p w14:paraId="1D83F8CF" w14:textId="77777777" w:rsidR="0019433C" w:rsidRDefault="000A0216" w:rsidP="007C4068">
      <w:pPr>
        <w:numPr>
          <w:ilvl w:val="0"/>
          <w:numId w:val="1"/>
        </w:numPr>
      </w:pPr>
      <w:r>
        <w:t xml:space="preserve">TAB will liaise with affiliate organisations and other non-RDA activities in technical matters where </w:t>
      </w:r>
      <w:ins w:id="33" w:author="NEW" w:date="2014-05-20T18:10:00Z">
        <w:r>
          <w:t>coordinat</w:t>
        </w:r>
        <w:r w:rsidR="002155C0">
          <w:t>ion</w:t>
        </w:r>
      </w:ins>
      <w:r>
        <w:t xml:space="preserve"> and alignment of work is required.</w:t>
      </w:r>
      <w:r w:rsidR="00EE12C8">
        <w:t xml:space="preserve"> In particular it will ensure that groups are aware of any similar work going on in other organisations so as to avoid duplication. </w:t>
      </w:r>
    </w:p>
    <w:p w14:paraId="6AECD578" w14:textId="77777777" w:rsidR="0019433C" w:rsidRDefault="0019433C" w:rsidP="00336498">
      <w:r w:rsidRPr="00354973">
        <w:rPr>
          <w:b/>
        </w:rPr>
        <w:t>TAB scope</w:t>
      </w:r>
      <w:r>
        <w:t xml:space="preserve"> is </w:t>
      </w:r>
      <w:r w:rsidR="004C2672">
        <w:t>technical;</w:t>
      </w:r>
      <w:r w:rsidR="00336498">
        <w:t xml:space="preserve"> it </w:t>
      </w:r>
      <w:r w:rsidR="00354973">
        <w:t>s</w:t>
      </w:r>
      <w:r w:rsidR="00D21D58">
        <w:t xml:space="preserve">hould </w:t>
      </w:r>
      <w:r>
        <w:t>not consider admin</w:t>
      </w:r>
      <w:r w:rsidR="00354973">
        <w:t>istrative</w:t>
      </w:r>
      <w:r>
        <w:t xml:space="preserve"> or </w:t>
      </w:r>
      <w:r w:rsidR="00354973">
        <w:t>organisational</w:t>
      </w:r>
      <w:r>
        <w:t xml:space="preserve"> </w:t>
      </w:r>
      <w:r w:rsidR="00354973">
        <w:t>matters</w:t>
      </w:r>
      <w:r>
        <w:t>.</w:t>
      </w:r>
    </w:p>
    <w:p w14:paraId="1AC6463F" w14:textId="77777777" w:rsidR="0019433C" w:rsidRDefault="0019433C" w:rsidP="00336498">
      <w:r w:rsidRPr="00354973">
        <w:rPr>
          <w:b/>
        </w:rPr>
        <w:lastRenderedPageBreak/>
        <w:t>TAB discussion</w:t>
      </w:r>
      <w:r>
        <w:t xml:space="preserve"> </w:t>
      </w:r>
      <w:r w:rsidR="00336498">
        <w:t xml:space="preserve">will be </w:t>
      </w:r>
      <w:r>
        <w:t>via two lists/forums – one open to all, one open to TAB members</w:t>
      </w:r>
      <w:r w:rsidR="00336498">
        <w:t xml:space="preserve"> only</w:t>
      </w:r>
      <w:r>
        <w:t xml:space="preserve">. Unless </w:t>
      </w:r>
      <w:r w:rsidR="00336498">
        <w:t xml:space="preserve">there is </w:t>
      </w:r>
      <w:r>
        <w:t>specific reason not to</w:t>
      </w:r>
      <w:r w:rsidR="007C45AD">
        <w:t xml:space="preserve"> do so</w:t>
      </w:r>
      <w:r w:rsidR="00354973">
        <w:t xml:space="preserve">, all communications should be </w:t>
      </w:r>
      <w:r>
        <w:t>via the open list.</w:t>
      </w:r>
    </w:p>
    <w:p w14:paraId="438196DC" w14:textId="77777777" w:rsidR="0019433C" w:rsidRDefault="0019433C" w:rsidP="0021625E">
      <w:r w:rsidRPr="00354973">
        <w:rPr>
          <w:b/>
        </w:rPr>
        <w:t>TAB meetings</w:t>
      </w:r>
      <w:r>
        <w:t xml:space="preserve"> </w:t>
      </w:r>
      <w:r w:rsidR="00DA1565">
        <w:t xml:space="preserve">The TAB will decide on the frequency and mechanisms for its meetings. </w:t>
      </w:r>
      <w:r w:rsidR="000F7550">
        <w:t xml:space="preserve">The meeting times will be chosen to share the pain of </w:t>
      </w:r>
      <w:r w:rsidR="00DA1565">
        <w:t>time zones</w:t>
      </w:r>
      <w:r w:rsidR="000F7550">
        <w:t xml:space="preserve"> fairly across the members. The quorum for a meeting should be two thirds of the membership. </w:t>
      </w:r>
      <w:r w:rsidR="00E06AA0">
        <w:t>Each meeting will choose a note-taker from those present. Notes will be made available through the open TAB list.</w:t>
      </w:r>
    </w:p>
    <w:p w14:paraId="5D8543B2" w14:textId="77777777" w:rsidR="0019433C" w:rsidRDefault="0019433C" w:rsidP="00354973">
      <w:r w:rsidRPr="00354973">
        <w:rPr>
          <w:b/>
        </w:rPr>
        <w:t>TAB reports</w:t>
      </w:r>
      <w:r>
        <w:t xml:space="preserve"> to</w:t>
      </w:r>
      <w:r w:rsidR="00354973">
        <w:t xml:space="preserve"> Council through an open report </w:t>
      </w:r>
      <w:r w:rsidR="004C2672">
        <w:t>prepared twice a year one month before the plenary.</w:t>
      </w:r>
    </w:p>
    <w:p w14:paraId="5C82F255" w14:textId="77777777" w:rsidR="00DA1565" w:rsidRDefault="0019433C" w:rsidP="00354973">
      <w:r w:rsidRPr="00354973">
        <w:rPr>
          <w:b/>
        </w:rPr>
        <w:t>TAB</w:t>
      </w:r>
      <w:r w:rsidR="00354973" w:rsidRPr="00354973">
        <w:rPr>
          <w:b/>
        </w:rPr>
        <w:t xml:space="preserve"> decision making</w:t>
      </w:r>
      <w:r w:rsidR="00354973">
        <w:t xml:space="preserve"> </w:t>
      </w:r>
      <w:r w:rsidR="004C2672">
        <w:t>–</w:t>
      </w:r>
      <w:r w:rsidR="00354973">
        <w:t xml:space="preserve"> </w:t>
      </w:r>
      <w:r w:rsidR="00DA1565">
        <w:t xml:space="preserve">The TAB will make decisions by consensus where possible. It will define its own </w:t>
      </w:r>
      <w:r w:rsidR="007C4068">
        <w:t>procedures</w:t>
      </w:r>
      <w:r w:rsidR="00DA1565">
        <w:t xml:space="preserve"> for operating and reaching conse</w:t>
      </w:r>
      <w:r w:rsidR="001775D2">
        <w:t>nsus under the guidance of the co-c</w:t>
      </w:r>
      <w:r w:rsidR="00DA1565">
        <w:t>hair</w:t>
      </w:r>
      <w:r w:rsidR="001775D2">
        <w:t>s</w:t>
      </w:r>
      <w:r w:rsidR="00DA1565">
        <w:t xml:space="preserve"> whose role includes </w:t>
      </w:r>
      <w:r w:rsidR="00536162">
        <w:t xml:space="preserve">encouraging and detecting that </w:t>
      </w:r>
      <w:r w:rsidR="007C4068">
        <w:t>consensus</w:t>
      </w:r>
      <w:r w:rsidR="00536162">
        <w:t>.</w:t>
      </w:r>
      <w:r w:rsidR="00DA1565">
        <w:t xml:space="preserve">  The decision and outputs o</w:t>
      </w:r>
      <w:r w:rsidR="00536162">
        <w:t>f</w:t>
      </w:r>
      <w:r w:rsidR="00DA1565">
        <w:t xml:space="preserve"> the TAB will be made open for discussion in the online forum.</w:t>
      </w:r>
    </w:p>
    <w:p w14:paraId="26978B96" w14:textId="77777777" w:rsidR="000E6AB1" w:rsidRDefault="000E6AB1" w:rsidP="00DB5D6C">
      <w:pPr>
        <w:pStyle w:val="Heading1"/>
      </w:pPr>
    </w:p>
    <w:p w14:paraId="1ED2B1C4" w14:textId="77777777" w:rsidR="0019433C" w:rsidRPr="00470896" w:rsidRDefault="000E6AB1" w:rsidP="00DB5D6C">
      <w:pPr>
        <w:pStyle w:val="Heading1"/>
      </w:pPr>
      <w:r>
        <w:br w:type="page"/>
      </w:r>
      <w:r w:rsidR="00D21D58" w:rsidRPr="00470896">
        <w:lastRenderedPageBreak/>
        <w:t>TAB Membership</w:t>
      </w:r>
    </w:p>
    <w:p w14:paraId="13FA6F7E" w14:textId="77777777" w:rsidR="00A255AF" w:rsidRDefault="0019433C" w:rsidP="004C2672">
      <w:r>
        <w:t xml:space="preserve">The </w:t>
      </w:r>
      <w:r w:rsidR="00A255AF">
        <w:t>TAB</w:t>
      </w:r>
      <w:r>
        <w:t xml:space="preserve"> consists of </w:t>
      </w:r>
      <w:r w:rsidR="006B515E">
        <w:t xml:space="preserve">12 </w:t>
      </w:r>
      <w:r>
        <w:t xml:space="preserve">elected </w:t>
      </w:r>
      <w:r w:rsidR="006B515E">
        <w:t xml:space="preserve">members </w:t>
      </w:r>
      <w:r w:rsidR="00EE12C8">
        <w:t>including 2 co-chairs</w:t>
      </w:r>
      <w:r w:rsidR="00282232">
        <w:t>,</w:t>
      </w:r>
      <w:r w:rsidR="00EE12C8">
        <w:t xml:space="preserve"> </w:t>
      </w:r>
      <w:r w:rsidR="0006601A">
        <w:t xml:space="preserve">and </w:t>
      </w:r>
      <w:r w:rsidR="00470896">
        <w:t xml:space="preserve">some ex-officio </w:t>
      </w:r>
      <w:r w:rsidR="006B515E">
        <w:t xml:space="preserve">participants </w:t>
      </w:r>
      <w:r w:rsidR="00470896">
        <w:t>as described below</w:t>
      </w:r>
      <w:r>
        <w:t xml:space="preserve">. </w:t>
      </w:r>
      <w:r w:rsidR="00D21D58">
        <w:t xml:space="preserve"> </w:t>
      </w:r>
    </w:p>
    <w:p w14:paraId="0993EC99" w14:textId="77777777" w:rsidR="00536162" w:rsidRDefault="00536162" w:rsidP="00536162">
      <w:r>
        <w:t>TAB Members are expected to have demonstrated deep expertise and a broad overview about data issues</w:t>
      </w:r>
      <w:r w:rsidR="003D688B">
        <w:t>,</w:t>
      </w:r>
      <w:r>
        <w:t xml:space="preserve"> </w:t>
      </w:r>
      <w:r w:rsidR="003D688B">
        <w:t>for example through comments on the forum.</w:t>
      </w:r>
    </w:p>
    <w:p w14:paraId="0AE8696D" w14:textId="77777777" w:rsidR="00536162" w:rsidRDefault="00536162" w:rsidP="00536162">
      <w:r>
        <w:t>Role of TAB members is to provide technical expertise not to represent their employer or other organisational interests.</w:t>
      </w:r>
    </w:p>
    <w:p w14:paraId="112124C9" w14:textId="77777777" w:rsidR="00536162" w:rsidRDefault="00536162" w:rsidP="00536162">
      <w:r>
        <w:t>Term of elected TAB members</w:t>
      </w:r>
    </w:p>
    <w:p w14:paraId="3F8CF09C" w14:textId="4EF836C3" w:rsidR="00536162" w:rsidRDefault="00536162" w:rsidP="00536162">
      <w:r>
        <w:t>•</w:t>
      </w:r>
      <w:r>
        <w:tab/>
        <w:t xml:space="preserve">Elected for </w:t>
      </w:r>
      <w:ins w:id="34" w:author="NEW" w:date="2014-05-20T18:10:00Z">
        <w:del w:id="35" w:author="Johan Herman Stehouwer" w:date="2014-06-11T12:38:00Z">
          <w:r w:rsidR="006E6FB8" w:rsidDel="00663349">
            <w:delText>two</w:delText>
          </w:r>
        </w:del>
      </w:ins>
      <w:ins w:id="36" w:author="Johan Herman Stehouwer" w:date="2014-06-11T12:38:00Z">
        <w:r w:rsidR="00663349">
          <w:t>three</w:t>
        </w:r>
      </w:ins>
      <w:r>
        <w:t xml:space="preserve"> years, maximum one </w:t>
      </w:r>
      <w:ins w:id="37" w:author="Stefanie Kethers" w:date="2014-05-22T16:25:00Z">
        <w:r w:rsidR="00375A96">
          <w:t xml:space="preserve">consecutive </w:t>
        </w:r>
      </w:ins>
      <w:r>
        <w:t>re-election</w:t>
      </w:r>
    </w:p>
    <w:p w14:paraId="1CF7765A" w14:textId="440107B1" w:rsidR="00536162" w:rsidRDefault="00536162" w:rsidP="00536162">
      <w:r>
        <w:t>•</w:t>
      </w:r>
      <w:r>
        <w:tab/>
      </w:r>
      <w:ins w:id="38" w:author="NEW" w:date="2014-05-20T18:10:00Z">
        <w:del w:id="39" w:author="Johan Herman Stehouwer" w:date="2014-06-11T12:38:00Z">
          <w:r w:rsidR="006E6FB8" w:rsidDel="00663349">
            <w:delText>Half</w:delText>
          </w:r>
        </w:del>
      </w:ins>
      <w:ins w:id="40" w:author="Johan Herman Stehouwer" w:date="2014-06-11T12:38:00Z">
        <w:r w:rsidR="00663349">
          <w:t>A third</w:t>
        </w:r>
      </w:ins>
      <w:r>
        <w:t xml:space="preserve"> of TAB is replaced each year</w:t>
      </w:r>
    </w:p>
    <w:p w14:paraId="5C8420D4" w14:textId="77777777" w:rsidR="00536162" w:rsidRDefault="00EE12C8" w:rsidP="00536162">
      <w:r>
        <w:t>The r</w:t>
      </w:r>
      <w:r w:rsidR="00536162">
        <w:t xml:space="preserve">ole of ex-officio TAB </w:t>
      </w:r>
      <w:r w:rsidR="006B515E">
        <w:t xml:space="preserve">participants </w:t>
      </w:r>
      <w:r w:rsidR="00536162">
        <w:t>is to ensure coordinatio</w:t>
      </w:r>
      <w:r>
        <w:t>n of TAB with other RDA bodies. The e</w:t>
      </w:r>
      <w:r w:rsidR="00536162">
        <w:t xml:space="preserve">x-officio members </w:t>
      </w:r>
      <w:r>
        <w:t xml:space="preserve">will </w:t>
      </w:r>
      <w:r w:rsidR="006B515E">
        <w:t>include</w:t>
      </w:r>
      <w:r w:rsidR="00536162">
        <w:t xml:space="preserve">:  </w:t>
      </w:r>
    </w:p>
    <w:p w14:paraId="53EC3F74" w14:textId="77777777" w:rsidR="00536162" w:rsidRDefault="00EE12C8" w:rsidP="007C4068">
      <w:pPr>
        <w:numPr>
          <w:ilvl w:val="0"/>
          <w:numId w:val="16"/>
        </w:numPr>
      </w:pPr>
      <w:r>
        <w:t xml:space="preserve">A </w:t>
      </w:r>
      <w:r w:rsidR="00536162">
        <w:t>represen</w:t>
      </w:r>
      <w:r>
        <w:t xml:space="preserve">tative from </w:t>
      </w:r>
      <w:r w:rsidR="00536162">
        <w:t xml:space="preserve">the Secretariat, </w:t>
      </w:r>
      <w:r>
        <w:t xml:space="preserve">specifically </w:t>
      </w:r>
      <w:r w:rsidR="00536162">
        <w:t>the Secretary General</w:t>
      </w:r>
      <w:r>
        <w:t xml:space="preserve"> or their delegate.</w:t>
      </w:r>
    </w:p>
    <w:p w14:paraId="294B2833" w14:textId="77777777" w:rsidR="00EE12C8" w:rsidRDefault="00EE12C8" w:rsidP="0021625E">
      <w:pPr>
        <w:numPr>
          <w:ilvl w:val="0"/>
          <w:numId w:val="16"/>
        </w:numPr>
      </w:pPr>
      <w:r w:rsidRPr="00EE12C8">
        <w:t xml:space="preserve">A representative from the </w:t>
      </w:r>
      <w:r>
        <w:t xml:space="preserve">OAB, specifically </w:t>
      </w:r>
      <w:r w:rsidR="001775D2">
        <w:t xml:space="preserve">one of </w:t>
      </w:r>
      <w:r>
        <w:t xml:space="preserve">the OAB </w:t>
      </w:r>
      <w:r w:rsidR="001775D2">
        <w:t>co-</w:t>
      </w:r>
      <w:r>
        <w:t>chair</w:t>
      </w:r>
      <w:r w:rsidR="001775D2">
        <w:t>s</w:t>
      </w:r>
      <w:r>
        <w:t xml:space="preserve"> or their delegate.</w:t>
      </w:r>
    </w:p>
    <w:p w14:paraId="4351E4F3" w14:textId="77777777" w:rsidR="006B515E" w:rsidRDefault="00EE12C8" w:rsidP="00EE12C8">
      <w:r>
        <w:t>The TAB will decide on whether to invite other individuals to participate in their activities, for example individual</w:t>
      </w:r>
      <w:r w:rsidR="00536162">
        <w:t xml:space="preserve"> experts brought in for specific tasks if and when needed and agreed by the TAB</w:t>
      </w:r>
    </w:p>
    <w:p w14:paraId="37C90F80" w14:textId="77777777" w:rsidR="00536162" w:rsidRDefault="00536162" w:rsidP="00536162">
      <w:r>
        <w:t xml:space="preserve">Term of ex-officio TAB </w:t>
      </w:r>
      <w:r w:rsidR="006B515E">
        <w:t>participants</w:t>
      </w:r>
    </w:p>
    <w:p w14:paraId="37647772" w14:textId="77777777" w:rsidR="00536162" w:rsidRDefault="00536162" w:rsidP="00536162">
      <w:r>
        <w:t>•</w:t>
      </w:r>
      <w:r>
        <w:tab/>
        <w:t>Appointed for duration of their other role or for 1 year. No limit on reappointment.</w:t>
      </w:r>
    </w:p>
    <w:p w14:paraId="24471101" w14:textId="77777777" w:rsidR="00D21D58" w:rsidRPr="007C4068" w:rsidRDefault="00D21D58" w:rsidP="00192773">
      <w:pPr>
        <w:pStyle w:val="Heading2"/>
      </w:pPr>
      <w:r w:rsidRPr="007C4068">
        <w:t>TAB Membership</w:t>
      </w:r>
      <w:r w:rsidR="00470896" w:rsidRPr="007C4068">
        <w:t xml:space="preserve"> Constraints</w:t>
      </w:r>
    </w:p>
    <w:p w14:paraId="55641CDE" w14:textId="77777777" w:rsidR="00536162" w:rsidRPr="00A028C9" w:rsidRDefault="00536162" w:rsidP="00470896">
      <w:pPr>
        <w:rPr>
          <w:b/>
        </w:rPr>
      </w:pPr>
      <w:r w:rsidRPr="00A028C9">
        <w:rPr>
          <w:b/>
        </w:rPr>
        <w:t>Overlaps between TAB and other RDA bodies</w:t>
      </w:r>
    </w:p>
    <w:p w14:paraId="7CB451C1" w14:textId="77777777" w:rsidR="000B0915" w:rsidRDefault="00D21D58" w:rsidP="003F04C1">
      <w:pPr>
        <w:numPr>
          <w:ilvl w:val="0"/>
          <w:numId w:val="23"/>
        </w:numPr>
      </w:pPr>
      <w:r>
        <w:t xml:space="preserve">TAB members </w:t>
      </w:r>
      <w:ins w:id="41" w:author="Stefanie Kethers" w:date="2014-05-22T16:00:00Z">
        <w:r w:rsidR="003F04C1">
          <w:t>must</w:t>
        </w:r>
      </w:ins>
      <w:ins w:id="42" w:author="Stefanie Kethers" w:date="2014-05-22T16:30:00Z">
        <w:r w:rsidR="009D2819">
          <w:t xml:space="preserve"> </w:t>
        </w:r>
      </w:ins>
      <w:ins w:id="43" w:author="Stefanie Kethers" w:date="2014-05-22T16:00:00Z">
        <w:r w:rsidR="003F04C1">
          <w:t>b</w:t>
        </w:r>
      </w:ins>
      <w:r w:rsidR="000B0915">
        <w:t xml:space="preserve">e members of the </w:t>
      </w:r>
      <w:r>
        <w:t>RDA</w:t>
      </w:r>
    </w:p>
    <w:p w14:paraId="2CB1428A" w14:textId="77777777" w:rsidR="006B515E" w:rsidRDefault="000B0915" w:rsidP="006B515E">
      <w:pPr>
        <w:numPr>
          <w:ilvl w:val="0"/>
          <w:numId w:val="23"/>
        </w:numPr>
      </w:pPr>
      <w:r>
        <w:t xml:space="preserve">TAB </w:t>
      </w:r>
      <w:r w:rsidR="00D21D58">
        <w:t xml:space="preserve">members </w:t>
      </w:r>
      <w:r>
        <w:t xml:space="preserve">should </w:t>
      </w:r>
      <w:r w:rsidRPr="000B0915">
        <w:rPr>
          <w:b/>
        </w:rPr>
        <w:t>not</w:t>
      </w:r>
      <w:r>
        <w:t xml:space="preserve"> be on </w:t>
      </w:r>
      <w:r w:rsidR="00D21D58">
        <w:t>Council or OAB</w:t>
      </w:r>
    </w:p>
    <w:p w14:paraId="2752717D" w14:textId="77777777" w:rsidR="006B515E" w:rsidRDefault="006B515E" w:rsidP="00282232">
      <w:pPr>
        <w:numPr>
          <w:ilvl w:val="0"/>
          <w:numId w:val="23"/>
        </w:numPr>
      </w:pPr>
      <w:r>
        <w:t xml:space="preserve">TAB members are likely </w:t>
      </w:r>
      <w:r w:rsidR="00EE12C8">
        <w:t>t</w:t>
      </w:r>
      <w:r w:rsidR="001775D2">
        <w:t>o be members of working groups</w:t>
      </w:r>
      <w:r w:rsidR="009640D4">
        <w:t>. However, i</w:t>
      </w:r>
      <w:r w:rsidR="00EE12C8">
        <w:t>n order to</w:t>
      </w:r>
      <w:r w:rsidR="001775D2">
        <w:t xml:space="preserve"> ensure the independence of </w:t>
      </w:r>
      <w:r w:rsidR="00EE12C8">
        <w:t>TAB</w:t>
      </w:r>
      <w:r w:rsidR="009640D4">
        <w:t>, TAB</w:t>
      </w:r>
      <w:r w:rsidR="00EE12C8">
        <w:t xml:space="preserve"> members </w:t>
      </w:r>
      <w:r>
        <w:t xml:space="preserve">should </w:t>
      </w:r>
      <w:r w:rsidR="001775D2">
        <w:t xml:space="preserve">recuse themselves from any decisions about working groups of which they are members. </w:t>
      </w:r>
    </w:p>
    <w:p w14:paraId="20D89B95" w14:textId="77777777" w:rsidR="000E6AB1" w:rsidRDefault="000E6AB1" w:rsidP="000E6AB1"/>
    <w:p w14:paraId="30D56E6F" w14:textId="77777777" w:rsidR="0019433C" w:rsidRPr="00470896" w:rsidRDefault="001D6151" w:rsidP="000E6AB1">
      <w:pPr>
        <w:pStyle w:val="Heading1"/>
      </w:pPr>
      <w:r w:rsidRPr="00470896">
        <w:lastRenderedPageBreak/>
        <w:t>TAB</w:t>
      </w:r>
      <w:r w:rsidR="00470896">
        <w:t xml:space="preserve"> Election</w:t>
      </w:r>
      <w:r w:rsidR="00332EC9">
        <w:t>s</w:t>
      </w:r>
    </w:p>
    <w:p w14:paraId="06FA60DC" w14:textId="77777777" w:rsidR="00482992" w:rsidRDefault="00482992" w:rsidP="004C2672">
      <w:pPr>
        <w:rPr>
          <w:i/>
        </w:rPr>
      </w:pPr>
      <w:r w:rsidRPr="007B0242">
        <w:rPr>
          <w:i/>
        </w:rPr>
        <w:t xml:space="preserve">This section describes the </w:t>
      </w:r>
      <w:r>
        <w:rPr>
          <w:i/>
        </w:rPr>
        <w:t xml:space="preserve">TAB election </w:t>
      </w:r>
      <w:r w:rsidRPr="007B0242">
        <w:rPr>
          <w:i/>
        </w:rPr>
        <w:t xml:space="preserve">process </w:t>
      </w:r>
      <w:r>
        <w:rPr>
          <w:i/>
        </w:rPr>
        <w:t>once it is</w:t>
      </w:r>
      <w:r w:rsidRPr="00482992">
        <w:rPr>
          <w:i/>
        </w:rPr>
        <w:t xml:space="preserve"> in a steady state</w:t>
      </w:r>
      <w:r>
        <w:rPr>
          <w:i/>
        </w:rPr>
        <w:t xml:space="preserve">. The process will need to be slightly different in order to establish the initial TAB. This initialisation process is described below in the section “Bootstrap TAB election process”. </w:t>
      </w:r>
    </w:p>
    <w:p w14:paraId="4E6284CE" w14:textId="77777777" w:rsidR="006B515E" w:rsidRDefault="00282232" w:rsidP="00282232">
      <w:pPr>
        <w:pStyle w:val="Heading2"/>
        <w:rPr>
          <w:i/>
        </w:rPr>
      </w:pPr>
      <w:r w:rsidRPr="00282232">
        <w:t>Aim</w:t>
      </w:r>
    </w:p>
    <w:p w14:paraId="348DA51C" w14:textId="77777777" w:rsidR="006B515E" w:rsidRPr="00282232" w:rsidRDefault="006B515E" w:rsidP="006B515E">
      <w:r w:rsidRPr="00282232">
        <w:t xml:space="preserve">TAB members are chosen for their technical expertise so technical merit should be the major consideration in TAB member selection. On the other hand, the TAB needs to make decisions which are informed by a broad range of expertise, so there should not be over representation of any particular domain of </w:t>
      </w:r>
      <w:r w:rsidR="00282232" w:rsidRPr="00282232">
        <w:t>expertise on the TAB.  For example, it will be</w:t>
      </w:r>
      <w:r w:rsidRPr="00282232">
        <w:t xml:space="preserve"> </w:t>
      </w:r>
      <w:r w:rsidR="00282232" w:rsidRPr="00282232">
        <w:t xml:space="preserve">necessary </w:t>
      </w:r>
      <w:r w:rsidRPr="00282232">
        <w:t xml:space="preserve">for the TAB to have a </w:t>
      </w:r>
      <w:r w:rsidR="00282232" w:rsidRPr="00282232">
        <w:t>wide range</w:t>
      </w:r>
      <w:r w:rsidRPr="00282232">
        <w:t xml:space="preserve"> of disciplinary and technical expertise and to be broadly considerate of different geographic and organizational factors</w:t>
      </w:r>
      <w:r w:rsidR="00282232" w:rsidRPr="00282232">
        <w:t xml:space="preserve">. It is also desirable </w:t>
      </w:r>
      <w:r w:rsidRPr="00282232">
        <w:t>for the TAB to be balanced in respect of personal attributes such as gender, age or race.</w:t>
      </w:r>
    </w:p>
    <w:p w14:paraId="3903E795" w14:textId="77777777" w:rsidR="006B515E" w:rsidRPr="00282232" w:rsidRDefault="006B515E" w:rsidP="006B515E">
      <w:r w:rsidRPr="00282232">
        <w:t>The TAB election process is designed to empower the membership to create these balances within TAB by making it clear which expertise</w:t>
      </w:r>
      <w:r w:rsidR="00E14355">
        <w:t xml:space="preserve"> </w:t>
      </w:r>
      <w:ins w:id="44" w:author="NEW" w:date="2014-05-20T18:10:00Z">
        <w:r w:rsidR="00E14355">
          <w:t>and backgrounds</w:t>
        </w:r>
        <w:r w:rsidRPr="00282232">
          <w:t xml:space="preserve"> </w:t>
        </w:r>
      </w:ins>
      <w:r w:rsidRPr="00282232">
        <w:t>the individual candidates have and by using a voting scheme where each member has multiple votes so that they are more likely to include votes for a range of candidates with a balance of expertise.</w:t>
      </w:r>
    </w:p>
    <w:p w14:paraId="65D812BF" w14:textId="77777777" w:rsidR="00332EC9" w:rsidRDefault="00332EC9" w:rsidP="00332EC9">
      <w:pPr>
        <w:pStyle w:val="Heading2"/>
      </w:pPr>
      <w:r>
        <w:t>Process</w:t>
      </w:r>
    </w:p>
    <w:p w14:paraId="2D541E80" w14:textId="77777777" w:rsidR="0019433C" w:rsidRDefault="004C2672" w:rsidP="00D1556E">
      <w:r>
        <w:t>The process is run on a f</w:t>
      </w:r>
      <w:r w:rsidR="001D6151">
        <w:t xml:space="preserve">ixed </w:t>
      </w:r>
      <w:r w:rsidR="007C4068">
        <w:t xml:space="preserve">12 </w:t>
      </w:r>
      <w:r w:rsidR="001D6151">
        <w:t>month cycle</w:t>
      </w:r>
      <w:r w:rsidR="00470896">
        <w:t>, with fixed dates</w:t>
      </w:r>
      <w:r>
        <w:t xml:space="preserve"> for each stage. T</w:t>
      </w:r>
      <w:r w:rsidR="0049587C">
        <w:t xml:space="preserve">he cycle </w:t>
      </w:r>
      <w:r>
        <w:t>is</w:t>
      </w:r>
      <w:r w:rsidR="0049587C">
        <w:t xml:space="preserve"> synchronised with the Plenary</w:t>
      </w:r>
      <w:r>
        <w:t xml:space="preserve"> so </w:t>
      </w:r>
      <w:r w:rsidR="00C53ECA">
        <w:t>as to make best use of face-to-face discussions at the</w:t>
      </w:r>
      <w:r w:rsidR="00E40FF9">
        <w:t xml:space="preserve"> Plenary</w:t>
      </w:r>
      <w:ins w:id="45" w:author="NEW" w:date="2014-05-20T18:10:00Z">
        <w:r w:rsidR="00E40FF9">
          <w:t>.</w:t>
        </w:r>
      </w:ins>
    </w:p>
    <w:p w14:paraId="0F22EAAC" w14:textId="184C2DD9" w:rsidR="006B515E" w:rsidRDefault="00C53ECA" w:rsidP="00D1556E">
      <w:r>
        <w:t xml:space="preserve">Any member can put themselves forward </w:t>
      </w:r>
      <w:r w:rsidR="007C57C6">
        <w:t xml:space="preserve">as a candidate </w:t>
      </w:r>
      <w:r>
        <w:t xml:space="preserve">for election to the TAB. To do this they canvass for </w:t>
      </w:r>
      <w:r w:rsidR="00282232">
        <w:t>3</w:t>
      </w:r>
      <w:r>
        <w:t xml:space="preserve"> seconders and put themselves forward by </w:t>
      </w:r>
      <w:ins w:id="46" w:author="NEW" w:date="2014-05-20T18:10:00Z">
        <w:r w:rsidR="00E40FF9">
          <w:t>submitting</w:t>
        </w:r>
      </w:ins>
      <w:r>
        <w:t xml:space="preserve"> </w:t>
      </w:r>
      <w:r w:rsidR="008C619D">
        <w:t>a</w:t>
      </w:r>
      <w:r>
        <w:t xml:space="preserve"> “statement” </w:t>
      </w:r>
      <w:r w:rsidR="008C619D">
        <w:t xml:space="preserve">of less than 200 words </w:t>
      </w:r>
      <w:r w:rsidR="00282232">
        <w:t xml:space="preserve">by a specific date </w:t>
      </w:r>
      <w:r>
        <w:t>1 month before the plenary.</w:t>
      </w:r>
      <w:r w:rsidR="00D1556E">
        <w:t xml:space="preserve"> </w:t>
      </w:r>
      <w:ins w:id="47" w:author="NEW" w:date="2014-05-20T18:10:00Z">
        <w:r w:rsidR="00E40FF9">
          <w:t xml:space="preserve">These statements </w:t>
        </w:r>
      </w:ins>
      <w:ins w:id="48" w:author="Mark Parsons" w:date="2014-06-11T07:15:00Z">
        <w:r w:rsidR="00A221F5">
          <w:t xml:space="preserve">should describe the candidate’s background and expertise including how they </w:t>
        </w:r>
      </w:ins>
      <w:ins w:id="49" w:author="Mark Parsons" w:date="2014-06-11T07:16:00Z">
        <w:r w:rsidR="00A221F5">
          <w:t>match</w:t>
        </w:r>
      </w:ins>
      <w:ins w:id="50" w:author="Mark Parsons" w:date="2014-06-11T07:15:00Z">
        <w:r w:rsidR="00A221F5">
          <w:t xml:space="preserve"> the </w:t>
        </w:r>
      </w:ins>
      <w:ins w:id="51" w:author="Mark Parsons" w:date="2014-06-11T07:16:00Z">
        <w:r w:rsidR="00A221F5">
          <w:t>balancing</w:t>
        </w:r>
      </w:ins>
      <w:ins w:id="52" w:author="Mark Parsons" w:date="2014-06-11T07:15:00Z">
        <w:r w:rsidR="00A221F5">
          <w:t xml:space="preserve"> criteria</w:t>
        </w:r>
      </w:ins>
      <w:ins w:id="53" w:author="Mark Parsons" w:date="2014-06-11T07:16:00Z">
        <w:r w:rsidR="00A221F5">
          <w:t xml:space="preserve"> described below (region, discipline, role in research). The statements </w:t>
        </w:r>
      </w:ins>
      <w:ins w:id="54" w:author="NEW" w:date="2014-05-20T18:10:00Z">
        <w:r w:rsidR="00E40FF9">
          <w:t xml:space="preserve">will be shown on the </w:t>
        </w:r>
      </w:ins>
      <w:ins w:id="55" w:author="Mark Parsons" w:date="2014-06-11T07:16:00Z">
        <w:r w:rsidR="00A221F5">
          <w:t xml:space="preserve">RDA </w:t>
        </w:r>
      </w:ins>
      <w:ins w:id="56" w:author="NEW" w:date="2014-05-20T18:10:00Z">
        <w:r w:rsidR="00E40FF9">
          <w:t xml:space="preserve">website. </w:t>
        </w:r>
      </w:ins>
      <w:r w:rsidR="006B515E">
        <w:t xml:space="preserve">The existing TAB </w:t>
      </w:r>
      <w:r w:rsidR="00282232">
        <w:t>may wish to</w:t>
      </w:r>
      <w:r w:rsidR="006B515E">
        <w:t xml:space="preserve"> endorse </w:t>
      </w:r>
      <w:r w:rsidR="00282232">
        <w:t xml:space="preserve">specific candidates or recommend </w:t>
      </w:r>
      <w:r w:rsidR="006B515E">
        <w:t xml:space="preserve">a “slate” of </w:t>
      </w:r>
      <w:r w:rsidR="005B3680">
        <w:t>candidates</w:t>
      </w:r>
      <w:ins w:id="57" w:author="NEW" w:date="2014-05-20T18:10:00Z">
        <w:r w:rsidR="005B3680">
          <w:t>,</w:t>
        </w:r>
      </w:ins>
      <w:r w:rsidR="005B3680">
        <w:t xml:space="preserve"> which</w:t>
      </w:r>
      <w:r w:rsidR="006B515E">
        <w:t xml:space="preserve"> they believe </w:t>
      </w:r>
      <w:r w:rsidR="00282232">
        <w:t>would</w:t>
      </w:r>
      <w:r w:rsidR="006B515E">
        <w:t xml:space="preserve"> achieve the required balances on the TAB.</w:t>
      </w:r>
    </w:p>
    <w:p w14:paraId="4991779D" w14:textId="77777777" w:rsidR="00BD7BD8" w:rsidRDefault="00BD7BD8" w:rsidP="00D1556E">
      <w:r>
        <w:t xml:space="preserve">Members can ask questions </w:t>
      </w:r>
      <w:r w:rsidR="00411908">
        <w:t xml:space="preserve">of </w:t>
      </w:r>
      <w:r>
        <w:t>the candidates and get replies. Th</w:t>
      </w:r>
      <w:r w:rsidR="006F023B">
        <w:t xml:space="preserve">ese </w:t>
      </w:r>
      <w:r w:rsidR="00D1556E">
        <w:t>discussions will be</w:t>
      </w:r>
      <w:r>
        <w:t xml:space="preserve"> </w:t>
      </w:r>
      <w:r w:rsidR="006F023B">
        <w:t xml:space="preserve">conducted </w:t>
      </w:r>
      <w:r>
        <w:t xml:space="preserve">via </w:t>
      </w:r>
      <w:r w:rsidR="00D1556E">
        <w:t>an open</w:t>
      </w:r>
      <w:r>
        <w:t xml:space="preserve"> forum</w:t>
      </w:r>
      <w:r w:rsidR="007C57C6">
        <w:t xml:space="preserve"> and </w:t>
      </w:r>
      <w:r w:rsidR="00D1556E">
        <w:t xml:space="preserve">at </w:t>
      </w:r>
      <w:r w:rsidR="007C57C6">
        <w:t>the plenary</w:t>
      </w:r>
      <w:r w:rsidR="00D1556E">
        <w:t xml:space="preserve">. </w:t>
      </w:r>
      <w:r w:rsidR="007C57C6">
        <w:t>At</w:t>
      </w:r>
      <w:r w:rsidR="00C53ECA">
        <w:t xml:space="preserve"> the plenary</w:t>
      </w:r>
      <w:r>
        <w:t xml:space="preserve"> </w:t>
      </w:r>
      <w:r w:rsidR="007C57C6">
        <w:t>there will be a session</w:t>
      </w:r>
      <w:r>
        <w:t xml:space="preserve"> for candidat</w:t>
      </w:r>
      <w:r w:rsidR="00D1556E">
        <w:t xml:space="preserve">es to present themselves </w:t>
      </w:r>
      <w:r w:rsidR="007C57C6">
        <w:t xml:space="preserve">and to </w:t>
      </w:r>
      <w:r>
        <w:t xml:space="preserve">have </w:t>
      </w:r>
      <w:r w:rsidR="007C57C6">
        <w:t>an open</w:t>
      </w:r>
      <w:r>
        <w:t xml:space="preserve"> Q&amp;A </w:t>
      </w:r>
      <w:r w:rsidR="007C57C6">
        <w:t>interaction</w:t>
      </w:r>
      <w:r w:rsidR="00D1556E">
        <w:t>.</w:t>
      </w:r>
    </w:p>
    <w:p w14:paraId="6CA6A58A" w14:textId="77777777" w:rsidR="006B515E" w:rsidRDefault="001D6151" w:rsidP="00D1556E">
      <w:r>
        <w:t xml:space="preserve">Voting rights </w:t>
      </w:r>
      <w:r w:rsidR="00BD7BD8">
        <w:t xml:space="preserve">are </w:t>
      </w:r>
      <w:r>
        <w:t>given to all members</w:t>
      </w:r>
      <w:r w:rsidR="0049587C">
        <w:t xml:space="preserve">. </w:t>
      </w:r>
      <w:r w:rsidR="00FC3FA4">
        <w:t xml:space="preserve">An on-line voting system will be used to conduct the election. </w:t>
      </w:r>
      <w:r w:rsidR="00282232">
        <w:t>The</w:t>
      </w:r>
      <w:r w:rsidR="006B515E">
        <w:t xml:space="preserve"> voting scheme </w:t>
      </w:r>
      <w:r w:rsidR="00282232">
        <w:t>will have</w:t>
      </w:r>
      <w:r w:rsidR="006B515E">
        <w:t xml:space="preserve"> </w:t>
      </w:r>
      <w:r w:rsidR="00282232">
        <w:t xml:space="preserve">a mechanism built in which </w:t>
      </w:r>
      <w:r w:rsidR="00D1556E">
        <w:t>ensures the</w:t>
      </w:r>
      <w:r w:rsidR="006B515E">
        <w:t xml:space="preserve"> </w:t>
      </w:r>
      <w:r w:rsidR="00D1556E">
        <w:t xml:space="preserve">set of </w:t>
      </w:r>
      <w:r w:rsidR="006B515E">
        <w:t xml:space="preserve">candidates </w:t>
      </w:r>
      <w:r w:rsidR="00D1556E">
        <w:t xml:space="preserve">elected </w:t>
      </w:r>
      <w:r w:rsidR="006B515E">
        <w:t>achieve the required balances</w:t>
      </w:r>
      <w:r w:rsidR="00D1556E">
        <w:t xml:space="preserve"> in TAB</w:t>
      </w:r>
      <w:r w:rsidR="006B515E">
        <w:t>.</w:t>
      </w:r>
    </w:p>
    <w:p w14:paraId="5029815D" w14:textId="77777777" w:rsidR="00282232" w:rsidRDefault="006B515E" w:rsidP="00D1556E">
      <w:pPr>
        <w:pStyle w:val="Heading2"/>
      </w:pPr>
      <w:r>
        <w:t>Voting Scheme</w:t>
      </w:r>
    </w:p>
    <w:p w14:paraId="6354ABB8" w14:textId="77777777" w:rsidR="006B515E" w:rsidRDefault="00282232" w:rsidP="00964601">
      <w:r>
        <w:t xml:space="preserve">The aim is to have a voting system which </w:t>
      </w:r>
      <w:r w:rsidR="00D1556E">
        <w:t>enables</w:t>
      </w:r>
      <w:r>
        <w:t xml:space="preserve"> the membership to elect a </w:t>
      </w:r>
      <w:r w:rsidR="00D1556E">
        <w:t xml:space="preserve">balanced TAB. </w:t>
      </w:r>
      <w:r>
        <w:t xml:space="preserve">By giving each voter a number of votes equal to the number of places being elected, and by making clear what gaps are to be filled by the new TAB members and what expertise each candidates would bring to the TAB, voters are empowered to elect TAB members who fill those gaps if they so wish. However, </w:t>
      </w:r>
      <w:r>
        <w:lastRenderedPageBreak/>
        <w:t>if the result of the voting does not achieve the required balances a balancing algorithm will be used to adjust the result to restore the required balances.</w:t>
      </w:r>
    </w:p>
    <w:p w14:paraId="424C9101" w14:textId="77777777" w:rsidR="00282232" w:rsidRDefault="00282232" w:rsidP="008F3572">
      <w:pPr>
        <w:numPr>
          <w:ilvl w:val="0"/>
          <w:numId w:val="24"/>
        </w:numPr>
      </w:pPr>
      <w:r>
        <w:t xml:space="preserve">A list is prepared of which expertise is available in the TAB members who are remaining in post and which </w:t>
      </w:r>
      <w:ins w:id="58" w:author="NEW" w:date="2014-05-20T18:10:00Z">
        <w:r>
          <w:t>expertise</w:t>
        </w:r>
      </w:ins>
      <w:ins w:id="59" w:author="Stefanie Kethers" w:date="2014-05-22T16:07:00Z">
        <w:r w:rsidR="008F3572">
          <w:t xml:space="preserve"> and background</w:t>
        </w:r>
      </w:ins>
      <w:r>
        <w:t xml:space="preserve"> </w:t>
      </w:r>
      <w:ins w:id="60" w:author="Stefanie Kethers" w:date="2014-05-22T16:07:00Z">
        <w:r w:rsidR="008F3572">
          <w:t xml:space="preserve">are </w:t>
        </w:r>
      </w:ins>
      <w:r>
        <w:t xml:space="preserve">required from the new members to be elected. </w:t>
      </w:r>
    </w:p>
    <w:p w14:paraId="0E63A111" w14:textId="77777777" w:rsidR="006B515E" w:rsidRDefault="006B515E" w:rsidP="006B515E">
      <w:pPr>
        <w:numPr>
          <w:ilvl w:val="0"/>
          <w:numId w:val="24"/>
        </w:numPr>
      </w:pPr>
      <w:r>
        <w:t xml:space="preserve">Each Candidate makes clear what range of expertise they would bring to TAB by selecting their </w:t>
      </w:r>
      <w:r w:rsidR="00D1556E">
        <w:t>expertise</w:t>
      </w:r>
      <w:ins w:id="61" w:author="Stefanie Kethers" w:date="2014-05-22T16:06:00Z">
        <w:r w:rsidR="008F3572">
          <w:t xml:space="preserve"> and background</w:t>
        </w:r>
      </w:ins>
      <w:r w:rsidR="00D1556E">
        <w:t xml:space="preserve"> </w:t>
      </w:r>
      <w:r>
        <w:t>from a list of topics which balance is to be achieved.</w:t>
      </w:r>
    </w:p>
    <w:p w14:paraId="1F26CA84" w14:textId="77777777" w:rsidR="00282232" w:rsidRDefault="00282232" w:rsidP="00282232">
      <w:pPr>
        <w:numPr>
          <w:ilvl w:val="0"/>
          <w:numId w:val="24"/>
        </w:numPr>
      </w:pPr>
      <w:r>
        <w:t>Each Member of RDA has a number of votes equal to the number of seats being elected.</w:t>
      </w:r>
    </w:p>
    <w:p w14:paraId="2E33EC6A" w14:textId="77777777" w:rsidR="006B515E" w:rsidRDefault="00282232" w:rsidP="006B515E">
      <w:pPr>
        <w:numPr>
          <w:ilvl w:val="0"/>
          <w:numId w:val="24"/>
        </w:numPr>
      </w:pPr>
      <w:r>
        <w:t xml:space="preserve">Votes are cast and the candidates with the most votes are elected to TAB with the caveat that the balancing quotas are not exceeded.  </w:t>
      </w:r>
    </w:p>
    <w:p w14:paraId="19017CC5" w14:textId="77777777" w:rsidR="00282232" w:rsidRDefault="00282232" w:rsidP="006B515E">
      <w:pPr>
        <w:numPr>
          <w:ilvl w:val="0"/>
          <w:numId w:val="24"/>
        </w:numPr>
      </w:pPr>
      <w:r>
        <w:t xml:space="preserve">The balancing algorithm will be employed when any particular category of expertise </w:t>
      </w:r>
      <w:ins w:id="62" w:author="Stefanie Kethers" w:date="2014-05-22T16:07:00Z">
        <w:r w:rsidR="008F3572">
          <w:t xml:space="preserve">and background </w:t>
        </w:r>
      </w:ins>
      <w:r>
        <w:t>is overrepresented.</w:t>
      </w:r>
    </w:p>
    <w:p w14:paraId="691C585F" w14:textId="77777777" w:rsidR="00282232" w:rsidRDefault="00282232" w:rsidP="006B515E">
      <w:pPr>
        <w:numPr>
          <w:ilvl w:val="0"/>
          <w:numId w:val="24"/>
        </w:numPr>
      </w:pPr>
      <w:r>
        <w:t>The balancing algorithm is described in a separate section below.</w:t>
      </w:r>
    </w:p>
    <w:p w14:paraId="7F77274C" w14:textId="77777777" w:rsidR="00697232" w:rsidRDefault="00FC3FA4" w:rsidP="00697232">
      <w:pPr>
        <w:numPr>
          <w:ilvl w:val="0"/>
          <w:numId w:val="4"/>
        </w:numPr>
      </w:pPr>
      <w:r>
        <w:t xml:space="preserve">In the unlikely event of a draw the secretariat will define a </w:t>
      </w:r>
      <w:r w:rsidR="00262CB8">
        <w:t xml:space="preserve">mechanism </w:t>
      </w:r>
      <w:r>
        <w:t>to ensure a fair outcome.</w:t>
      </w:r>
    </w:p>
    <w:p w14:paraId="192B994E" w14:textId="77777777" w:rsidR="0019433C" w:rsidRDefault="00697232" w:rsidP="00282232">
      <w:r>
        <w:t>TAB resignation</w:t>
      </w:r>
    </w:p>
    <w:p w14:paraId="38A50134" w14:textId="77777777" w:rsidR="0019433C" w:rsidRDefault="00697232" w:rsidP="00282232">
      <w:pPr>
        <w:numPr>
          <w:ilvl w:val="0"/>
          <w:numId w:val="4"/>
        </w:numPr>
      </w:pPr>
      <w:r>
        <w:t xml:space="preserve">TAB members can resign at any time during their term. </w:t>
      </w:r>
      <w:r w:rsidR="00282232">
        <w:t xml:space="preserve">If a place on the TAB is vacated during a person’s term, it will be left open and one extra place </w:t>
      </w:r>
      <w:ins w:id="63" w:author="NEW" w:date="2014-05-20T18:10:00Z">
        <w:r w:rsidR="00BC245E">
          <w:t xml:space="preserve">made </w:t>
        </w:r>
      </w:ins>
      <w:r w:rsidR="00282232">
        <w:t xml:space="preserve">available at the next election. </w:t>
      </w:r>
    </w:p>
    <w:p w14:paraId="2D2C06C0" w14:textId="77777777" w:rsidR="00332EC9" w:rsidRDefault="00697232" w:rsidP="009640D4">
      <w:pPr>
        <w:numPr>
          <w:ilvl w:val="0"/>
          <w:numId w:val="4"/>
        </w:numPr>
      </w:pPr>
      <w:r>
        <w:t xml:space="preserve">TAB members can be ejected from TAB by TAB on the grounds of not following </w:t>
      </w:r>
      <w:r w:rsidR="008C513A">
        <w:t>the pri</w:t>
      </w:r>
      <w:r>
        <w:t xml:space="preserve">nciples of RDA or </w:t>
      </w:r>
      <w:r w:rsidR="00431FEC">
        <w:t xml:space="preserve">TAB. </w:t>
      </w:r>
      <w:r w:rsidR="009640D4">
        <w:t xml:space="preserve">Any decision in this regard </w:t>
      </w:r>
      <w:r w:rsidR="009640D4" w:rsidRPr="009640D4">
        <w:t>will be made by Council on hearing evidence from TAB or RDA members</w:t>
      </w:r>
      <w:r w:rsidR="003D688B">
        <w:t>.</w:t>
      </w:r>
      <w:r w:rsidR="00E25E6A">
        <w:t xml:space="preserve"> </w:t>
      </w:r>
    </w:p>
    <w:p w14:paraId="0D0BCBF2" w14:textId="77777777" w:rsidR="0019433C" w:rsidRPr="00964601" w:rsidRDefault="00282232" w:rsidP="00332EC9">
      <w:pPr>
        <w:pStyle w:val="Heading2"/>
      </w:pPr>
      <w:r>
        <w:br w:type="page"/>
      </w:r>
      <w:r w:rsidR="00332EC9">
        <w:lastRenderedPageBreak/>
        <w:t xml:space="preserve">Election of </w:t>
      </w:r>
      <w:r>
        <w:t xml:space="preserve">the </w:t>
      </w:r>
      <w:r w:rsidR="00332EC9">
        <w:t xml:space="preserve">TAB </w:t>
      </w:r>
      <w:r>
        <w:t>Co-</w:t>
      </w:r>
      <w:r w:rsidR="00332EC9">
        <w:t>Chair</w:t>
      </w:r>
      <w:r>
        <w:t>s</w:t>
      </w:r>
      <w:r w:rsidR="006B515E">
        <w:t xml:space="preserve"> </w:t>
      </w:r>
    </w:p>
    <w:p w14:paraId="189BAE60" w14:textId="77777777" w:rsidR="0049587C" w:rsidRPr="00332EC9" w:rsidRDefault="00332EC9" w:rsidP="0019433C">
      <w:pPr>
        <w:rPr>
          <w:i/>
        </w:rPr>
      </w:pPr>
      <w:r w:rsidRPr="00332EC9">
        <w:rPr>
          <w:i/>
        </w:rPr>
        <w:t xml:space="preserve">Note: </w:t>
      </w:r>
      <w:r w:rsidR="001D04E9" w:rsidRPr="00332EC9">
        <w:rPr>
          <w:i/>
        </w:rPr>
        <w:t>This section de</w:t>
      </w:r>
      <w:r w:rsidR="00ED7962" w:rsidRPr="00332EC9">
        <w:rPr>
          <w:i/>
        </w:rPr>
        <w:t>s</w:t>
      </w:r>
      <w:r w:rsidR="001D04E9" w:rsidRPr="00332EC9">
        <w:rPr>
          <w:i/>
        </w:rPr>
        <w:t>c</w:t>
      </w:r>
      <w:r w:rsidR="00ED7962" w:rsidRPr="00332EC9">
        <w:rPr>
          <w:i/>
        </w:rPr>
        <w:t>r</w:t>
      </w:r>
      <w:r w:rsidR="001D04E9" w:rsidRPr="00332EC9">
        <w:rPr>
          <w:i/>
        </w:rPr>
        <w:t>ibes the TAB election process once RDA is in a steady state.</w:t>
      </w:r>
      <w:r w:rsidR="00282232">
        <w:rPr>
          <w:i/>
        </w:rPr>
        <w:t xml:space="preserve"> The bootstrap process is described </w:t>
      </w:r>
      <w:r w:rsidR="00D1556E">
        <w:rPr>
          <w:i/>
        </w:rPr>
        <w:t>later</w:t>
      </w:r>
      <w:r w:rsidR="00282232">
        <w:rPr>
          <w:i/>
        </w:rPr>
        <w:t>.</w:t>
      </w:r>
    </w:p>
    <w:p w14:paraId="277D59D7" w14:textId="77777777" w:rsidR="00282232" w:rsidRDefault="006B515E" w:rsidP="00FC3FA4">
      <w:r>
        <w:t xml:space="preserve">At any given time there </w:t>
      </w:r>
      <w:r w:rsidR="00282232">
        <w:t>are two co-chairs of the</w:t>
      </w:r>
      <w:r>
        <w:t xml:space="preserve"> TAB</w:t>
      </w:r>
      <w:r w:rsidR="00282232">
        <w:t xml:space="preserve">. </w:t>
      </w:r>
    </w:p>
    <w:p w14:paraId="0EEC5318" w14:textId="77777777" w:rsidR="00282232" w:rsidRDefault="00282232" w:rsidP="00282232">
      <w:r>
        <w:t>The TAB co-chairs are e</w:t>
      </w:r>
      <w:r w:rsidRPr="0049587C">
        <w:t xml:space="preserve">lected </w:t>
      </w:r>
      <w:r>
        <w:t xml:space="preserve">from the </w:t>
      </w:r>
      <w:r w:rsidRPr="0049587C">
        <w:t>TAB members</w:t>
      </w:r>
      <w:r>
        <w:t xml:space="preserve"> by the TAB members. </w:t>
      </w:r>
    </w:p>
    <w:p w14:paraId="1B3C65DC" w14:textId="77777777" w:rsidR="006B515E" w:rsidRDefault="00D1556E" w:rsidP="00FC3FA4">
      <w:r>
        <w:t xml:space="preserve">The TAB co-chairs are elected for 2 year at a time with a maximum </w:t>
      </w:r>
      <w:r w:rsidR="0053000F">
        <w:t>of 1 re-election</w:t>
      </w:r>
      <w:r>
        <w:t xml:space="preserve"> (ie max 4 </w:t>
      </w:r>
      <w:ins w:id="64" w:author="Stefanie Kethers" w:date="2014-05-22T16:24:00Z">
        <w:r w:rsidR="00743F5B">
          <w:t xml:space="preserve">consecutive </w:t>
        </w:r>
      </w:ins>
      <w:r>
        <w:t xml:space="preserve">years). </w:t>
      </w:r>
      <w:r w:rsidR="00282232">
        <w:t>The co-chair elections are staggered so that one co-chair is elected each year.</w:t>
      </w:r>
    </w:p>
    <w:p w14:paraId="771C6DDA" w14:textId="77777777" w:rsidR="00282232" w:rsidRDefault="00B1520B" w:rsidP="00B1520B">
      <w:ins w:id="65" w:author="NEW" w:date="2014-05-20T18:10:00Z">
        <w:r>
          <w:t>Each</w:t>
        </w:r>
      </w:ins>
      <w:r>
        <w:t xml:space="preserve"> </w:t>
      </w:r>
      <w:r w:rsidR="00282232">
        <w:t>TAB co-c</w:t>
      </w:r>
      <w:r w:rsidR="00EA2115">
        <w:t xml:space="preserve">hair </w:t>
      </w:r>
      <w:ins w:id="66" w:author="NEW" w:date="2014-05-20T18:10:00Z">
        <w:r>
          <w:t>is</w:t>
        </w:r>
      </w:ins>
      <w:ins w:id="67" w:author="Stefanie Kethers" w:date="2014-05-22T16:34:00Z">
        <w:r w:rsidR="008F7A55">
          <w:t xml:space="preserve"> </w:t>
        </w:r>
      </w:ins>
      <w:ins w:id="68" w:author="NEW" w:date="2014-05-20T18:10:00Z">
        <w:r w:rsidR="00EA2115">
          <w:t>elected</w:t>
        </w:r>
      </w:ins>
      <w:r w:rsidR="00EA2115">
        <w:t xml:space="preserve"> by simple majority voting with one vote for each TAB member.</w:t>
      </w:r>
      <w:r w:rsidR="0006601A">
        <w:t xml:space="preserve"> </w:t>
      </w:r>
    </w:p>
    <w:p w14:paraId="18AF4899" w14:textId="77777777" w:rsidR="00282232" w:rsidRDefault="00282232" w:rsidP="0006601A">
      <w:r>
        <w:t>A</w:t>
      </w:r>
      <w:r w:rsidR="0006601A">
        <w:t xml:space="preserve"> </w:t>
      </w:r>
      <w:r w:rsidR="00010E18">
        <w:t xml:space="preserve">TAB </w:t>
      </w:r>
      <w:r w:rsidR="0006601A">
        <w:t xml:space="preserve">member who is elected as TAB </w:t>
      </w:r>
      <w:r>
        <w:t>co-</w:t>
      </w:r>
      <w:r w:rsidR="0006601A">
        <w:t xml:space="preserve">chair </w:t>
      </w:r>
      <w:r w:rsidR="0053000F">
        <w:t>towards the end of</w:t>
      </w:r>
      <w:r w:rsidR="009640D4">
        <w:t xml:space="preserve"> their first term on TAB </w:t>
      </w:r>
      <w:r w:rsidR="0006601A">
        <w:t xml:space="preserve">will </w:t>
      </w:r>
      <w:r w:rsidR="009640D4">
        <w:t>be considered to be automatically</w:t>
      </w:r>
      <w:r>
        <w:t xml:space="preserve"> re-elected to TAB should their term as TAB member come to an end during their term as co-chair.</w:t>
      </w:r>
      <w:r w:rsidR="009640D4">
        <w:t xml:space="preserve"> A TAB member who is in their second term on TAB should not stand for election as TAB co-chair if their term as co-chair would take them beyond their maximum time on TAB.</w:t>
      </w:r>
    </w:p>
    <w:p w14:paraId="1780C790" w14:textId="77777777" w:rsidR="00282232" w:rsidRDefault="00282232" w:rsidP="00911323">
      <w:pPr>
        <w:pStyle w:val="Heading2"/>
      </w:pPr>
      <w:r>
        <w:br w:type="page"/>
      </w:r>
      <w:r>
        <w:lastRenderedPageBreak/>
        <w:t>Balancing Algorithm</w:t>
      </w:r>
      <w:r w:rsidRPr="00282232">
        <w:t xml:space="preserve"> </w:t>
      </w:r>
    </w:p>
    <w:p w14:paraId="427498B5" w14:textId="77777777" w:rsidR="00282232" w:rsidRDefault="00282232" w:rsidP="00911323">
      <w:pPr>
        <w:pStyle w:val="Heading2"/>
        <w:rPr>
          <w:rFonts w:eastAsia="Calibri"/>
          <w:b w:val="0"/>
          <w:bCs w:val="0"/>
          <w:iCs w:val="0"/>
          <w:sz w:val="22"/>
          <w:szCs w:val="22"/>
        </w:rPr>
      </w:pPr>
      <w:r w:rsidRPr="00282232">
        <w:rPr>
          <w:rFonts w:eastAsia="Calibri"/>
          <w:b w:val="0"/>
          <w:bCs w:val="0"/>
          <w:iCs w:val="0"/>
          <w:sz w:val="22"/>
          <w:szCs w:val="22"/>
        </w:rPr>
        <w:t>The balancing algorithm is employed only if the TAB elections do not produce the required balances in the new TA</w:t>
      </w:r>
      <w:r>
        <w:rPr>
          <w:rFonts w:eastAsia="Calibri"/>
          <w:b w:val="0"/>
          <w:bCs w:val="0"/>
          <w:iCs w:val="0"/>
          <w:sz w:val="22"/>
          <w:szCs w:val="22"/>
        </w:rPr>
        <w:t>B.</w:t>
      </w:r>
    </w:p>
    <w:p w14:paraId="0E1336D7" w14:textId="77777777" w:rsidR="00282232" w:rsidRDefault="00282232" w:rsidP="00911323">
      <w:pPr>
        <w:pStyle w:val="Heading2"/>
        <w:rPr>
          <w:rFonts w:eastAsia="Calibri"/>
          <w:b w:val="0"/>
          <w:bCs w:val="0"/>
          <w:iCs w:val="0"/>
          <w:sz w:val="22"/>
          <w:szCs w:val="22"/>
        </w:rPr>
      </w:pPr>
      <w:r>
        <w:rPr>
          <w:rFonts w:eastAsia="Calibri"/>
          <w:b w:val="0"/>
          <w:bCs w:val="0"/>
          <w:iCs w:val="0"/>
          <w:sz w:val="22"/>
          <w:szCs w:val="22"/>
        </w:rPr>
        <w:t xml:space="preserve">Where a particular expertise </w:t>
      </w:r>
      <w:r w:rsidR="00D1556E">
        <w:rPr>
          <w:rFonts w:eastAsia="Calibri"/>
          <w:b w:val="0"/>
          <w:bCs w:val="0"/>
          <w:iCs w:val="0"/>
          <w:sz w:val="22"/>
          <w:szCs w:val="22"/>
        </w:rPr>
        <w:t>would</w:t>
      </w:r>
      <w:r>
        <w:rPr>
          <w:rFonts w:eastAsia="Calibri"/>
          <w:b w:val="0"/>
          <w:bCs w:val="0"/>
          <w:iCs w:val="0"/>
          <w:sz w:val="22"/>
          <w:szCs w:val="22"/>
        </w:rPr>
        <w:t xml:space="preserve"> otherwise be under-represented </w:t>
      </w:r>
      <w:r w:rsidR="00D1556E">
        <w:rPr>
          <w:rFonts w:eastAsia="Calibri"/>
          <w:b w:val="0"/>
          <w:bCs w:val="0"/>
          <w:iCs w:val="0"/>
          <w:sz w:val="22"/>
          <w:szCs w:val="22"/>
        </w:rPr>
        <w:t xml:space="preserve">or over-represented </w:t>
      </w:r>
      <w:r>
        <w:rPr>
          <w:rFonts w:eastAsia="Calibri"/>
          <w:b w:val="0"/>
          <w:bCs w:val="0"/>
          <w:iCs w:val="0"/>
          <w:sz w:val="22"/>
          <w:szCs w:val="22"/>
        </w:rPr>
        <w:t xml:space="preserve">as a result of the voting, the balancing algorithm will eliminate the lowest ranked candidates from any over-represented categories and in favour of the highest ranked candidates from underrepresented categories. </w:t>
      </w:r>
    </w:p>
    <w:p w14:paraId="122B9CD7" w14:textId="77777777" w:rsidR="00282232" w:rsidRDefault="00282232" w:rsidP="00911323">
      <w:pPr>
        <w:pStyle w:val="Heading2"/>
        <w:rPr>
          <w:rFonts w:eastAsia="Calibri"/>
          <w:b w:val="0"/>
          <w:bCs w:val="0"/>
          <w:iCs w:val="0"/>
          <w:sz w:val="22"/>
          <w:szCs w:val="22"/>
        </w:rPr>
      </w:pPr>
      <w:r>
        <w:rPr>
          <w:rFonts w:eastAsia="Calibri"/>
          <w:b w:val="0"/>
          <w:bCs w:val="0"/>
          <w:iCs w:val="0"/>
          <w:sz w:val="22"/>
          <w:szCs w:val="22"/>
        </w:rPr>
        <w:t xml:space="preserve">The following table gives a simple example. Say balance is required of expertise in three colours: RED, GREEN and BLUE with at least 1 and at most 6 from any one colour. Say there are eight continuing members of TAB whose expertise is as in the following table and the voting produces results </w:t>
      </w:r>
      <w:r w:rsidR="00D1556E">
        <w:rPr>
          <w:rFonts w:eastAsia="Calibri"/>
          <w:b w:val="0"/>
          <w:bCs w:val="0"/>
          <w:iCs w:val="0"/>
          <w:sz w:val="22"/>
          <w:szCs w:val="22"/>
        </w:rPr>
        <w:t xml:space="preserve">for the new </w:t>
      </w:r>
      <w:r>
        <w:rPr>
          <w:rFonts w:eastAsia="Calibri"/>
          <w:b w:val="0"/>
          <w:bCs w:val="0"/>
          <w:iCs w:val="0"/>
          <w:sz w:val="22"/>
          <w:szCs w:val="22"/>
        </w:rPr>
        <w:t>candidates as shown. Then</w:t>
      </w:r>
      <w:r w:rsidR="00D1556E">
        <w:rPr>
          <w:rFonts w:eastAsia="Calibri"/>
          <w:b w:val="0"/>
          <w:bCs w:val="0"/>
          <w:iCs w:val="0"/>
          <w:sz w:val="22"/>
          <w:szCs w:val="22"/>
        </w:rPr>
        <w:t>,</w:t>
      </w:r>
      <w:r>
        <w:rPr>
          <w:rFonts w:eastAsia="Calibri"/>
          <w:b w:val="0"/>
          <w:bCs w:val="0"/>
          <w:iCs w:val="0"/>
          <w:sz w:val="22"/>
          <w:szCs w:val="22"/>
        </w:rPr>
        <w:t xml:space="preserve"> working down the list of new candidates ranked in order of the number of votes received, candidate New1 is elected </w:t>
      </w:r>
      <w:r w:rsidR="006C7610">
        <w:rPr>
          <w:rFonts w:eastAsia="Calibri"/>
          <w:b w:val="0"/>
          <w:bCs w:val="0"/>
          <w:iCs w:val="0"/>
          <w:sz w:val="22"/>
          <w:szCs w:val="22"/>
        </w:rPr>
        <w:t>because they have the most votes and selecting New1 does not exceed any quotas. However,</w:t>
      </w:r>
      <w:r>
        <w:rPr>
          <w:rFonts w:eastAsia="Calibri"/>
          <w:b w:val="0"/>
          <w:bCs w:val="0"/>
          <w:iCs w:val="0"/>
          <w:sz w:val="22"/>
          <w:szCs w:val="22"/>
        </w:rPr>
        <w:t xml:space="preserve"> candidate New2 is eliminated as the maximum quota on RED has been reached. Continuing down the list, candidate New3 is elected but candidate New4 is eliminated so that the minimum quota for BLUE can be reached.  Then candidate 5 is elected and all seats are filled.</w:t>
      </w:r>
    </w:p>
    <w:p w14:paraId="2E2CA991" w14:textId="77777777" w:rsidR="00282232" w:rsidRDefault="00282232" w:rsidP="00282232"/>
    <w:p w14:paraId="0271E1C4" w14:textId="77777777" w:rsidR="00282232" w:rsidRPr="00282232" w:rsidRDefault="00282232" w:rsidP="00282232">
      <w:r>
        <w:object w:dxaOrig="8931" w:dyaOrig="5589" w14:anchorId="0F7A2E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5.35pt;height:278.65pt;mso-position-horizontal:center" o:ole="" o:allowoverlap="f">
            <v:imagedata r:id="rId9" o:title=""/>
          </v:shape>
          <o:OLEObject Type="Embed" ProgID="Excel.Sheet.8" ShapeID="_x0000_i1025" DrawAspect="Content" ObjectID="_1337833179" r:id="rId10"/>
        </w:object>
      </w:r>
    </w:p>
    <w:p w14:paraId="65EED79F" w14:textId="77777777" w:rsidR="00282232" w:rsidRDefault="00282232" w:rsidP="00282232">
      <w:r>
        <w:t xml:space="preserve">It is clear that care </w:t>
      </w:r>
      <w:r w:rsidR="006C7610">
        <w:t>needs</w:t>
      </w:r>
      <w:r>
        <w:t xml:space="preserve"> be taken in choosing quotas </w:t>
      </w:r>
      <w:r w:rsidR="006C7610">
        <w:t>since</w:t>
      </w:r>
      <w:r>
        <w:t xml:space="preserve"> the imposition of too many quotas or quotas that are too strict could </w:t>
      </w:r>
      <w:r w:rsidR="006C7610">
        <w:t>soon</w:t>
      </w:r>
      <w:r>
        <w:t xml:space="preserve"> lead to the election of candidates with lower electoral mandate.</w:t>
      </w:r>
    </w:p>
    <w:p w14:paraId="16D2CA2E" w14:textId="77777777" w:rsidR="00282232" w:rsidRDefault="00282232" w:rsidP="00282232"/>
    <w:p w14:paraId="2FA301E8" w14:textId="77777777" w:rsidR="00282232" w:rsidRPr="00282232" w:rsidRDefault="00282232" w:rsidP="00282232">
      <w:pPr>
        <w:pStyle w:val="Heading2"/>
        <w:rPr>
          <w:rFonts w:eastAsia="Calibri"/>
          <w:b w:val="0"/>
          <w:bCs w:val="0"/>
          <w:iCs w:val="0"/>
          <w:sz w:val="22"/>
          <w:szCs w:val="22"/>
        </w:rPr>
      </w:pPr>
      <w:r w:rsidRPr="00282232">
        <w:lastRenderedPageBreak/>
        <w:t>Dimensions requiring Balance</w:t>
      </w:r>
    </w:p>
    <w:p w14:paraId="1B8CE7CB" w14:textId="77777777" w:rsidR="00282232" w:rsidRPr="006C7610" w:rsidRDefault="00282232" w:rsidP="006C7610">
      <w:pPr>
        <w:pStyle w:val="Heading2"/>
        <w:rPr>
          <w:rFonts w:eastAsia="Calibri"/>
          <w:b w:val="0"/>
          <w:bCs w:val="0"/>
          <w:iCs w:val="0"/>
          <w:sz w:val="22"/>
          <w:szCs w:val="22"/>
        </w:rPr>
      </w:pPr>
      <w:r>
        <w:rPr>
          <w:rFonts w:eastAsia="Calibri"/>
          <w:b w:val="0"/>
          <w:bCs w:val="0"/>
          <w:iCs w:val="0"/>
          <w:sz w:val="22"/>
          <w:szCs w:val="22"/>
        </w:rPr>
        <w:t>The aim is to achieve a TAB with sufficient breadth of expertise to enable it to discharge its responsibility effectively. I</w:t>
      </w:r>
      <w:r w:rsidRPr="00282232">
        <w:rPr>
          <w:rFonts w:eastAsia="Calibri"/>
          <w:b w:val="0"/>
          <w:bCs w:val="0"/>
          <w:iCs w:val="0"/>
          <w:sz w:val="22"/>
          <w:szCs w:val="22"/>
        </w:rPr>
        <w:t>t will be necessary</w:t>
      </w:r>
      <w:r>
        <w:rPr>
          <w:rFonts w:eastAsia="Calibri"/>
          <w:b w:val="0"/>
          <w:bCs w:val="0"/>
          <w:iCs w:val="0"/>
          <w:sz w:val="22"/>
          <w:szCs w:val="22"/>
        </w:rPr>
        <w:t>, for example,</w:t>
      </w:r>
      <w:r w:rsidRPr="00282232">
        <w:rPr>
          <w:rFonts w:eastAsia="Calibri"/>
          <w:b w:val="0"/>
          <w:bCs w:val="0"/>
          <w:iCs w:val="0"/>
          <w:sz w:val="22"/>
          <w:szCs w:val="22"/>
        </w:rPr>
        <w:t xml:space="preserve"> for the TAB to </w:t>
      </w:r>
      <w:r>
        <w:rPr>
          <w:rFonts w:eastAsia="Calibri"/>
          <w:b w:val="0"/>
          <w:bCs w:val="0"/>
          <w:iCs w:val="0"/>
          <w:sz w:val="22"/>
          <w:szCs w:val="22"/>
        </w:rPr>
        <w:t xml:space="preserve">make judgements which </w:t>
      </w:r>
      <w:r w:rsidR="006C7610">
        <w:rPr>
          <w:rFonts w:eastAsia="Calibri"/>
          <w:b w:val="0"/>
          <w:bCs w:val="0"/>
          <w:iCs w:val="0"/>
          <w:sz w:val="22"/>
          <w:szCs w:val="22"/>
        </w:rPr>
        <w:t xml:space="preserve">(1) </w:t>
      </w:r>
      <w:r>
        <w:rPr>
          <w:rFonts w:eastAsia="Calibri"/>
          <w:b w:val="0"/>
          <w:bCs w:val="0"/>
          <w:iCs w:val="0"/>
          <w:sz w:val="22"/>
          <w:szCs w:val="22"/>
        </w:rPr>
        <w:t xml:space="preserve">are cognisant of best practice in a broad range of disciplines and which </w:t>
      </w:r>
      <w:r w:rsidR="006C7610">
        <w:rPr>
          <w:rFonts w:eastAsia="Calibri"/>
          <w:b w:val="0"/>
          <w:bCs w:val="0"/>
          <w:iCs w:val="0"/>
          <w:sz w:val="22"/>
          <w:szCs w:val="22"/>
        </w:rPr>
        <w:t xml:space="preserve">(2) </w:t>
      </w:r>
      <w:r>
        <w:rPr>
          <w:rFonts w:eastAsia="Calibri"/>
          <w:b w:val="0"/>
          <w:bCs w:val="0"/>
          <w:iCs w:val="0"/>
          <w:sz w:val="22"/>
          <w:szCs w:val="22"/>
        </w:rPr>
        <w:t xml:space="preserve">have to be implemented by, and provide benefit to, practitioners in a broad range of roles. It will also be necessary for the TAB to </w:t>
      </w:r>
      <w:r w:rsidR="006C7610">
        <w:rPr>
          <w:rFonts w:eastAsia="Calibri"/>
          <w:b w:val="0"/>
          <w:bCs w:val="0"/>
          <w:iCs w:val="0"/>
          <w:sz w:val="22"/>
          <w:szCs w:val="22"/>
        </w:rPr>
        <w:t xml:space="preserve">(3) </w:t>
      </w:r>
      <w:r>
        <w:rPr>
          <w:rFonts w:eastAsia="Calibri"/>
          <w:b w:val="0"/>
          <w:bCs w:val="0"/>
          <w:iCs w:val="0"/>
          <w:sz w:val="22"/>
          <w:szCs w:val="22"/>
        </w:rPr>
        <w:t xml:space="preserve">have knowledge of initiatives across different geographical regions. </w:t>
      </w:r>
      <w:r w:rsidRPr="006C7610">
        <w:rPr>
          <w:rFonts w:eastAsia="Calibri"/>
          <w:b w:val="0"/>
          <w:bCs w:val="0"/>
          <w:iCs w:val="0"/>
          <w:sz w:val="22"/>
          <w:szCs w:val="22"/>
        </w:rPr>
        <w:t>It is appropriate therefore for quotas to be implemented in the balancing algorithm for these three dimensions.</w:t>
      </w:r>
    </w:p>
    <w:p w14:paraId="07A5074E" w14:textId="77777777" w:rsidR="00282232" w:rsidRPr="00282232" w:rsidRDefault="00282232" w:rsidP="00282232">
      <w:r>
        <w:t>Whilst it is also desirable for the TAB to be balanced with respect to the personal attributes of its members such as gender race and age, and the membership may wish to take these into account when voting, it is not considered appropriate to enforce quotas on these attributes as elimination of candidates on these criteria could be considered discriminatory.</w:t>
      </w:r>
    </w:p>
    <w:p w14:paraId="6115E36C" w14:textId="77777777" w:rsidR="000E6AB1" w:rsidRDefault="000E6AB1" w:rsidP="00911323">
      <w:pPr>
        <w:pStyle w:val="Heading2"/>
        <w:rPr>
          <w:rFonts w:eastAsia="Calibri"/>
          <w:bCs w:val="0"/>
          <w:iCs w:val="0"/>
          <w:sz w:val="22"/>
          <w:szCs w:val="22"/>
        </w:rPr>
      </w:pPr>
    </w:p>
    <w:p w14:paraId="1FC286E5" w14:textId="77777777" w:rsidR="00282232" w:rsidRDefault="006C7610" w:rsidP="00911323">
      <w:pPr>
        <w:pStyle w:val="Heading2"/>
        <w:rPr>
          <w:rFonts w:eastAsia="Calibri"/>
          <w:bCs w:val="0"/>
          <w:iCs w:val="0"/>
          <w:sz w:val="22"/>
          <w:szCs w:val="22"/>
        </w:rPr>
      </w:pPr>
      <w:r w:rsidRPr="006C7610">
        <w:rPr>
          <w:rFonts w:eastAsia="Calibri"/>
          <w:bCs w:val="0"/>
          <w:iCs w:val="0"/>
          <w:sz w:val="22"/>
          <w:szCs w:val="22"/>
        </w:rPr>
        <w:t>Balancing for Region</w:t>
      </w:r>
    </w:p>
    <w:p w14:paraId="04BDBECF" w14:textId="786A1767" w:rsidR="00B73BB9" w:rsidRDefault="006C7610" w:rsidP="006C7610">
      <w:r>
        <w:t>If we begin with the standard 7 continent model:</w:t>
      </w:r>
      <w:r w:rsidR="00E84998">
        <w:t xml:space="preserve"> </w:t>
      </w:r>
      <w:r w:rsidR="00E84998" w:rsidRPr="006C7610">
        <w:t>Asia</w:t>
      </w:r>
      <w:r w:rsidR="00E84998">
        <w:t>,</w:t>
      </w:r>
      <w:r w:rsidR="00E84998" w:rsidRPr="006C7610">
        <w:t xml:space="preserve"> Africa</w:t>
      </w:r>
      <w:r w:rsidR="00E84998">
        <w:t>,</w:t>
      </w:r>
      <w:ins w:id="69" w:author="NEW" w:date="2014-05-20T18:10:00Z">
        <w:r w:rsidR="00D96B5D">
          <w:t xml:space="preserve"> America</w:t>
        </w:r>
      </w:ins>
      <w:r>
        <w:t xml:space="preserve">, </w:t>
      </w:r>
      <w:r w:rsidRPr="006C7610">
        <w:t>Antarctica</w:t>
      </w:r>
      <w:r>
        <w:t xml:space="preserve">, </w:t>
      </w:r>
      <w:r w:rsidR="00E84998" w:rsidRPr="006C7610">
        <w:t xml:space="preserve">Europe </w:t>
      </w:r>
      <w:r w:rsidR="00E84998">
        <w:t xml:space="preserve">and </w:t>
      </w:r>
      <w:r w:rsidRPr="006C7610">
        <w:t>Australia</w:t>
      </w:r>
      <w:r w:rsidR="00E84998">
        <w:t>; and discounting</w:t>
      </w:r>
      <w:r>
        <w:t xml:space="preserve"> </w:t>
      </w:r>
      <w:r w:rsidR="00E84998">
        <w:t>Antarctica</w:t>
      </w:r>
      <w:r>
        <w:t>,</w:t>
      </w:r>
      <w:del w:id="70" w:author="Mark Parsons" w:date="2014-06-11T07:12:00Z">
        <w:r w:rsidDel="00A221F5">
          <w:delText xml:space="preserve"> </w:delText>
        </w:r>
      </w:del>
      <w:r>
        <w:t xml:space="preserve"> it is probably </w:t>
      </w:r>
      <w:r w:rsidR="00E84998">
        <w:t>overly</w:t>
      </w:r>
      <w:r>
        <w:t xml:space="preserve"> constraining to </w:t>
      </w:r>
      <w:r w:rsidR="00E84998">
        <w:t xml:space="preserve">require representation from all 6 continents. If instead we group the continents into three pairs by </w:t>
      </w:r>
      <w:r w:rsidR="00B73BB9">
        <w:t>longitude:</w:t>
      </w:r>
      <w:r w:rsidR="00E84998">
        <w:t xml:space="preserve"> (1. </w:t>
      </w:r>
      <w:r w:rsidR="00E84998" w:rsidRPr="006C7610">
        <w:t>North America</w:t>
      </w:r>
      <w:r w:rsidR="00E84998">
        <w:t xml:space="preserve"> and </w:t>
      </w:r>
      <w:r w:rsidR="00E84998" w:rsidRPr="006C7610">
        <w:t>South America</w:t>
      </w:r>
      <w:r w:rsidR="00E84998">
        <w:t>, 2 Europe and Africa</w:t>
      </w:r>
      <w:r w:rsidR="00B73BB9">
        <w:t>,</w:t>
      </w:r>
      <w:r w:rsidR="00E84998">
        <w:t xml:space="preserve"> and 3 Asia and Australasia)  </w:t>
      </w:r>
      <w:r w:rsidR="00B73BB9">
        <w:t>we can give quotas that ensure so</w:t>
      </w:r>
      <w:ins w:id="71" w:author="Mark Parsons" w:date="2014-06-11T07:12:00Z">
        <w:r w:rsidR="00A221F5">
          <w:t>me</w:t>
        </w:r>
      </w:ins>
      <w:r w:rsidR="00B73BB9">
        <w:t xml:space="preserve"> degree of balance whilst not being overly constraining, for example by requiring a minimum of 2 and maximum of 5 from any one longitu</w:t>
      </w:r>
      <w:r w:rsidR="00B7362F">
        <w:t xml:space="preserve">de group.  </w:t>
      </w:r>
      <w:r w:rsidR="00B7362F">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1984"/>
        <w:gridCol w:w="2268"/>
      </w:tblGrid>
      <w:tr w:rsidR="00B73BB9" w:rsidRPr="00B8411E" w14:paraId="36C122F4" w14:textId="77777777" w:rsidTr="00B8411E">
        <w:trPr>
          <w:trHeight w:hRule="exact" w:val="340"/>
          <w:jc w:val="center"/>
        </w:trPr>
        <w:tc>
          <w:tcPr>
            <w:tcW w:w="3794" w:type="dxa"/>
          </w:tcPr>
          <w:p w14:paraId="7E4DC6D7" w14:textId="77777777" w:rsidR="00B73BB9" w:rsidRPr="00B8411E" w:rsidRDefault="00B73BB9" w:rsidP="006C7610">
            <w:pPr>
              <w:rPr>
                <w:rFonts w:ascii="Calisto MT" w:eastAsia="MS Mincho" w:hAnsi="Calisto MT"/>
                <w:b/>
              </w:rPr>
            </w:pPr>
            <w:r w:rsidRPr="00B8411E">
              <w:rPr>
                <w:rFonts w:ascii="Calisto MT" w:eastAsia="MS Mincho" w:hAnsi="Calisto MT"/>
                <w:b/>
              </w:rPr>
              <w:t>Region</w:t>
            </w:r>
          </w:p>
        </w:tc>
        <w:tc>
          <w:tcPr>
            <w:tcW w:w="1984" w:type="dxa"/>
          </w:tcPr>
          <w:p w14:paraId="08D2166D" w14:textId="77777777" w:rsidR="00B73BB9" w:rsidRPr="00B8411E" w:rsidRDefault="00B7362F" w:rsidP="00B8411E">
            <w:pPr>
              <w:jc w:val="center"/>
              <w:rPr>
                <w:rFonts w:ascii="Calisto MT" w:eastAsia="MS Mincho" w:hAnsi="Calisto MT"/>
                <w:b/>
              </w:rPr>
            </w:pPr>
            <w:r w:rsidRPr="00B8411E">
              <w:rPr>
                <w:rFonts w:ascii="Calisto MT" w:eastAsia="MS Mincho" w:hAnsi="Calisto MT"/>
                <w:b/>
              </w:rPr>
              <w:t xml:space="preserve">Maximum </w:t>
            </w:r>
            <w:r w:rsidR="00B73BB9" w:rsidRPr="00B8411E">
              <w:rPr>
                <w:rFonts w:ascii="Calisto MT" w:eastAsia="MS Mincho" w:hAnsi="Calisto MT"/>
                <w:b/>
              </w:rPr>
              <w:t>quota</w:t>
            </w:r>
          </w:p>
        </w:tc>
        <w:tc>
          <w:tcPr>
            <w:tcW w:w="2268" w:type="dxa"/>
          </w:tcPr>
          <w:p w14:paraId="7EB311DC" w14:textId="77777777" w:rsidR="00B73BB9" w:rsidRPr="00B8411E" w:rsidRDefault="00B7362F" w:rsidP="00B7362F">
            <w:pPr>
              <w:jc w:val="center"/>
              <w:rPr>
                <w:rFonts w:ascii="Calisto MT" w:eastAsia="MS Mincho" w:hAnsi="Calisto MT"/>
                <w:b/>
              </w:rPr>
            </w:pPr>
            <w:r w:rsidRPr="00B8411E">
              <w:rPr>
                <w:rFonts w:ascii="Calisto MT" w:eastAsia="MS Mincho" w:hAnsi="Calisto MT"/>
                <w:b/>
              </w:rPr>
              <w:t xml:space="preserve">Minimum </w:t>
            </w:r>
            <w:r w:rsidR="00B73BB9" w:rsidRPr="00B8411E">
              <w:rPr>
                <w:rFonts w:ascii="Calisto MT" w:eastAsia="MS Mincho" w:hAnsi="Calisto MT"/>
                <w:b/>
              </w:rPr>
              <w:t>quota</w:t>
            </w:r>
          </w:p>
        </w:tc>
      </w:tr>
      <w:tr w:rsidR="00B73BB9" w14:paraId="0453B888" w14:textId="77777777" w:rsidTr="00B8411E">
        <w:trPr>
          <w:trHeight w:hRule="exact" w:val="340"/>
          <w:jc w:val="center"/>
        </w:trPr>
        <w:tc>
          <w:tcPr>
            <w:tcW w:w="3794" w:type="dxa"/>
            <w:vAlign w:val="center"/>
          </w:tcPr>
          <w:p w14:paraId="2A66B233" w14:textId="77777777" w:rsidR="00B73BB9" w:rsidRPr="00B8411E" w:rsidRDefault="00B73BB9" w:rsidP="00B73BB9">
            <w:pPr>
              <w:rPr>
                <w:rFonts w:ascii="Calisto MT" w:eastAsia="MS Mincho" w:hAnsi="Calisto MT"/>
              </w:rPr>
            </w:pPr>
            <w:r w:rsidRPr="00B8411E">
              <w:rPr>
                <w:rFonts w:ascii="Calisto MT" w:eastAsia="MS Mincho" w:hAnsi="Calisto MT"/>
              </w:rPr>
              <w:t>N America and S America</w:t>
            </w:r>
          </w:p>
        </w:tc>
        <w:tc>
          <w:tcPr>
            <w:tcW w:w="1984" w:type="dxa"/>
            <w:vAlign w:val="center"/>
          </w:tcPr>
          <w:p w14:paraId="40CF13E9" w14:textId="77777777" w:rsidR="00B73BB9" w:rsidRPr="00B8411E" w:rsidRDefault="00B73BB9" w:rsidP="00B8411E">
            <w:pPr>
              <w:jc w:val="center"/>
              <w:rPr>
                <w:rFonts w:ascii="Calisto MT" w:eastAsia="MS Mincho" w:hAnsi="Calisto MT"/>
              </w:rPr>
            </w:pPr>
            <w:r w:rsidRPr="00B8411E">
              <w:rPr>
                <w:rFonts w:ascii="Calisto MT" w:eastAsia="MS Mincho" w:hAnsi="Calisto MT"/>
              </w:rPr>
              <w:t>5</w:t>
            </w:r>
          </w:p>
        </w:tc>
        <w:tc>
          <w:tcPr>
            <w:tcW w:w="2268" w:type="dxa"/>
            <w:vAlign w:val="center"/>
          </w:tcPr>
          <w:p w14:paraId="633BB320" w14:textId="77777777" w:rsidR="00B73BB9" w:rsidRPr="00B8411E" w:rsidRDefault="00B73BB9" w:rsidP="00B8411E">
            <w:pPr>
              <w:jc w:val="center"/>
              <w:rPr>
                <w:rFonts w:ascii="Calisto MT" w:eastAsia="MS Mincho" w:hAnsi="Calisto MT"/>
              </w:rPr>
            </w:pPr>
            <w:r w:rsidRPr="00B8411E">
              <w:rPr>
                <w:rFonts w:ascii="Calisto MT" w:eastAsia="MS Mincho" w:hAnsi="Calisto MT"/>
              </w:rPr>
              <w:t>2</w:t>
            </w:r>
          </w:p>
        </w:tc>
      </w:tr>
      <w:tr w:rsidR="00B73BB9" w14:paraId="708F6F41" w14:textId="77777777" w:rsidTr="00B8411E">
        <w:trPr>
          <w:trHeight w:hRule="exact" w:val="340"/>
          <w:jc w:val="center"/>
        </w:trPr>
        <w:tc>
          <w:tcPr>
            <w:tcW w:w="3794" w:type="dxa"/>
            <w:vAlign w:val="center"/>
          </w:tcPr>
          <w:p w14:paraId="1ADAEE15" w14:textId="77777777" w:rsidR="00B73BB9" w:rsidRPr="00B8411E" w:rsidRDefault="00B73BB9" w:rsidP="00B73BB9">
            <w:pPr>
              <w:rPr>
                <w:rFonts w:ascii="Calisto MT" w:eastAsia="MS Mincho" w:hAnsi="Calisto MT"/>
              </w:rPr>
            </w:pPr>
            <w:r w:rsidRPr="00B8411E">
              <w:rPr>
                <w:rFonts w:ascii="Calisto MT" w:eastAsia="MS Mincho" w:hAnsi="Calisto MT"/>
              </w:rPr>
              <w:t>Europe and Africa</w:t>
            </w:r>
          </w:p>
        </w:tc>
        <w:tc>
          <w:tcPr>
            <w:tcW w:w="1984" w:type="dxa"/>
            <w:vAlign w:val="center"/>
          </w:tcPr>
          <w:p w14:paraId="5BEC69B4" w14:textId="77777777" w:rsidR="00B73BB9" w:rsidRPr="00B8411E" w:rsidRDefault="00B73BB9" w:rsidP="00B8411E">
            <w:pPr>
              <w:jc w:val="center"/>
              <w:rPr>
                <w:rFonts w:ascii="Calisto MT" w:eastAsia="MS Mincho" w:hAnsi="Calisto MT"/>
              </w:rPr>
            </w:pPr>
            <w:r w:rsidRPr="00B8411E">
              <w:rPr>
                <w:rFonts w:ascii="Calisto MT" w:eastAsia="MS Mincho" w:hAnsi="Calisto MT"/>
              </w:rPr>
              <w:t>5</w:t>
            </w:r>
          </w:p>
        </w:tc>
        <w:tc>
          <w:tcPr>
            <w:tcW w:w="2268" w:type="dxa"/>
            <w:vAlign w:val="center"/>
          </w:tcPr>
          <w:p w14:paraId="17A00293" w14:textId="77777777" w:rsidR="00B73BB9" w:rsidRPr="00B8411E" w:rsidRDefault="00B73BB9" w:rsidP="00B8411E">
            <w:pPr>
              <w:jc w:val="center"/>
              <w:rPr>
                <w:rFonts w:ascii="Calisto MT" w:eastAsia="MS Mincho" w:hAnsi="Calisto MT"/>
              </w:rPr>
            </w:pPr>
            <w:r w:rsidRPr="00B8411E">
              <w:rPr>
                <w:rFonts w:ascii="Calisto MT" w:eastAsia="MS Mincho" w:hAnsi="Calisto MT"/>
              </w:rPr>
              <w:t>2</w:t>
            </w:r>
          </w:p>
        </w:tc>
      </w:tr>
      <w:tr w:rsidR="00B73BB9" w14:paraId="5F40929B" w14:textId="77777777" w:rsidTr="00B8411E">
        <w:trPr>
          <w:trHeight w:hRule="exact" w:val="340"/>
          <w:jc w:val="center"/>
        </w:trPr>
        <w:tc>
          <w:tcPr>
            <w:tcW w:w="3794" w:type="dxa"/>
            <w:vAlign w:val="center"/>
          </w:tcPr>
          <w:p w14:paraId="49AC171C" w14:textId="77777777" w:rsidR="00B73BB9" w:rsidRPr="00B8411E" w:rsidRDefault="00B73BB9" w:rsidP="00B73BB9">
            <w:pPr>
              <w:rPr>
                <w:rFonts w:ascii="Calisto MT" w:eastAsia="MS Mincho" w:hAnsi="Calisto MT"/>
              </w:rPr>
            </w:pPr>
            <w:r w:rsidRPr="00B8411E">
              <w:rPr>
                <w:rFonts w:ascii="Calisto MT" w:eastAsia="MS Mincho" w:hAnsi="Calisto MT"/>
              </w:rPr>
              <w:t>Asia and Australasia</w:t>
            </w:r>
          </w:p>
        </w:tc>
        <w:tc>
          <w:tcPr>
            <w:tcW w:w="1984" w:type="dxa"/>
            <w:vAlign w:val="center"/>
          </w:tcPr>
          <w:p w14:paraId="69FF68CF" w14:textId="77777777" w:rsidR="00B73BB9" w:rsidRPr="00B8411E" w:rsidRDefault="00B73BB9" w:rsidP="00B8411E">
            <w:pPr>
              <w:jc w:val="center"/>
              <w:rPr>
                <w:rFonts w:ascii="Calisto MT" w:eastAsia="MS Mincho" w:hAnsi="Calisto MT"/>
              </w:rPr>
            </w:pPr>
            <w:r w:rsidRPr="00B8411E">
              <w:rPr>
                <w:rFonts w:ascii="Calisto MT" w:eastAsia="MS Mincho" w:hAnsi="Calisto MT"/>
              </w:rPr>
              <w:t>5</w:t>
            </w:r>
          </w:p>
        </w:tc>
        <w:tc>
          <w:tcPr>
            <w:tcW w:w="2268" w:type="dxa"/>
            <w:vAlign w:val="center"/>
          </w:tcPr>
          <w:p w14:paraId="0664ACA9" w14:textId="77777777" w:rsidR="00B73BB9" w:rsidRPr="00B8411E" w:rsidRDefault="00B73BB9" w:rsidP="00B8411E">
            <w:pPr>
              <w:jc w:val="center"/>
              <w:rPr>
                <w:rFonts w:ascii="Calisto MT" w:eastAsia="MS Mincho" w:hAnsi="Calisto MT"/>
              </w:rPr>
            </w:pPr>
            <w:r w:rsidRPr="00B8411E">
              <w:rPr>
                <w:rFonts w:ascii="Calisto MT" w:eastAsia="MS Mincho" w:hAnsi="Calisto MT"/>
              </w:rPr>
              <w:t>2</w:t>
            </w:r>
          </w:p>
        </w:tc>
      </w:tr>
    </w:tbl>
    <w:p w14:paraId="4B451B86" w14:textId="77777777" w:rsidR="000E6AB1" w:rsidRDefault="00B73BB9" w:rsidP="000E6AB1">
      <w:pPr>
        <w:jc w:val="center"/>
        <w:rPr>
          <w:b/>
        </w:rPr>
      </w:pPr>
      <w:r w:rsidRPr="00B73BB9">
        <w:rPr>
          <w:b/>
        </w:rPr>
        <w:t>Proposed quotas for balancing by region</w:t>
      </w:r>
    </w:p>
    <w:p w14:paraId="353DCE01" w14:textId="77777777" w:rsidR="000E6AB1" w:rsidRDefault="000E6AB1" w:rsidP="00B73BB9">
      <w:pPr>
        <w:rPr>
          <w:b/>
        </w:rPr>
      </w:pPr>
    </w:p>
    <w:p w14:paraId="1F14CC8A" w14:textId="77777777" w:rsidR="00B73BB9" w:rsidRDefault="00B73BB9" w:rsidP="00B73BB9">
      <w:pPr>
        <w:rPr>
          <w:b/>
        </w:rPr>
      </w:pPr>
      <w:r>
        <w:rPr>
          <w:b/>
        </w:rPr>
        <w:t>Balancing for Discipline</w:t>
      </w:r>
    </w:p>
    <w:p w14:paraId="7BF78B3E" w14:textId="77777777" w:rsidR="00B73BB9" w:rsidRDefault="00B73BB9" w:rsidP="00B73BB9">
      <w:r w:rsidRPr="00B73BB9">
        <w:t>There are many classifications of discipline that could be used. Some examples are given in the appendix.</w:t>
      </w:r>
      <w:r w:rsidR="00F0182B">
        <w:t xml:space="preserve"> Commonly used classifications</w:t>
      </w:r>
      <w:r w:rsidR="00C6401F">
        <w:t xml:space="preserve"> include the Dewey Decimal classification, the Library of Congress classificatio</w:t>
      </w:r>
      <w:r w:rsidR="00A90CAE">
        <w:t>n, the Colon classification and the UNESCO inter</w:t>
      </w:r>
      <w:r w:rsidR="00A90CAE" w:rsidRPr="00A90CAE">
        <w:t>national Standard Classification of Education (ISCED) Fields</w:t>
      </w:r>
      <w:r w:rsidR="00A90CAE">
        <w:t xml:space="preserve"> of Education and Training</w:t>
      </w:r>
      <w:r w:rsidR="00A90CAE">
        <w:rPr>
          <w:rStyle w:val="FootnoteReference"/>
        </w:rPr>
        <w:footnoteReference w:id="2"/>
      </w:r>
      <w:r w:rsidR="00A90CAE">
        <w:t>.</w:t>
      </w:r>
      <w:r w:rsidR="00A90CAE" w:rsidRPr="00A90CAE">
        <w:t xml:space="preserve"> </w:t>
      </w:r>
      <w:r w:rsidR="00A90CAE">
        <w:t xml:space="preserve"> </w:t>
      </w:r>
      <w:r w:rsidR="00C6401F">
        <w:t xml:space="preserve">All of these have too many categories for our purposes. </w:t>
      </w:r>
      <w:r w:rsidR="00A90CAE">
        <w:t xml:space="preserve">  The Fields of Science and Technology FOST</w:t>
      </w:r>
      <w:r w:rsidR="0015609A">
        <w:rPr>
          <w:rStyle w:val="FootnoteReference"/>
        </w:rPr>
        <w:footnoteReference w:id="3"/>
      </w:r>
      <w:r w:rsidR="00A90CAE">
        <w:t xml:space="preserve"> 2007 </w:t>
      </w:r>
      <w:r w:rsidR="0015609A">
        <w:t xml:space="preserve">in the OECD Frascati model </w:t>
      </w:r>
      <w:r w:rsidR="00A90CAE">
        <w:t xml:space="preserve">classify R&amp;D into </w:t>
      </w:r>
      <w:r w:rsidR="0015609A">
        <w:t>fields which are then divided into approximately 40 second level fields.</w:t>
      </w:r>
      <w:r w:rsidR="00F0182B" w:rsidRPr="00F0182B">
        <w:t xml:space="preserve"> </w:t>
      </w:r>
      <w:r w:rsidR="00F0182B">
        <w:t>(Note that Computer and information sciences is a subcategory of 1 Natural Sciences.)</w:t>
      </w:r>
    </w:p>
    <w:p w14:paraId="62A5C3CE" w14:textId="77777777" w:rsidR="00A90CAE" w:rsidRPr="00A90CAE" w:rsidRDefault="00A90CAE" w:rsidP="0015609A">
      <w:pPr>
        <w:spacing w:after="0" w:line="240" w:lineRule="auto"/>
        <w:ind w:left="720"/>
      </w:pPr>
      <w:r w:rsidRPr="00A90CAE">
        <w:lastRenderedPageBreak/>
        <w:t xml:space="preserve">1. Natural sciences </w:t>
      </w:r>
    </w:p>
    <w:p w14:paraId="0C55A076" w14:textId="77777777" w:rsidR="00A90CAE" w:rsidRPr="00A90CAE" w:rsidRDefault="00A90CAE" w:rsidP="0015609A">
      <w:pPr>
        <w:spacing w:after="0" w:line="240" w:lineRule="auto"/>
        <w:ind w:left="720"/>
      </w:pPr>
      <w:r w:rsidRPr="00A90CAE">
        <w:t xml:space="preserve">2. Engineering and technology </w:t>
      </w:r>
    </w:p>
    <w:p w14:paraId="4BF9948D" w14:textId="77777777" w:rsidR="00A90CAE" w:rsidRPr="00A90CAE" w:rsidRDefault="00A90CAE" w:rsidP="0015609A">
      <w:pPr>
        <w:spacing w:after="0" w:line="240" w:lineRule="auto"/>
        <w:ind w:left="720"/>
      </w:pPr>
      <w:r w:rsidRPr="00A90CAE">
        <w:t xml:space="preserve">3. Medical and health sciences </w:t>
      </w:r>
    </w:p>
    <w:p w14:paraId="40C4BC37" w14:textId="77777777" w:rsidR="00A90CAE" w:rsidRPr="00A90CAE" w:rsidRDefault="00A90CAE" w:rsidP="0015609A">
      <w:pPr>
        <w:spacing w:after="0" w:line="240" w:lineRule="auto"/>
        <w:ind w:left="720"/>
      </w:pPr>
      <w:r w:rsidRPr="00A90CAE">
        <w:t xml:space="preserve">4. Agricultural sciences </w:t>
      </w:r>
    </w:p>
    <w:p w14:paraId="56755F66" w14:textId="77777777" w:rsidR="00A90CAE" w:rsidRPr="00A90CAE" w:rsidRDefault="00A90CAE" w:rsidP="0015609A">
      <w:pPr>
        <w:spacing w:after="0" w:line="240" w:lineRule="auto"/>
        <w:ind w:left="720"/>
      </w:pPr>
      <w:r w:rsidRPr="00A90CAE">
        <w:t xml:space="preserve">5. Social sciences </w:t>
      </w:r>
    </w:p>
    <w:p w14:paraId="6FD9A897" w14:textId="77777777" w:rsidR="00A90CAE" w:rsidRPr="00A90CAE" w:rsidRDefault="00A90CAE" w:rsidP="0015609A">
      <w:pPr>
        <w:spacing w:after="0" w:line="240" w:lineRule="auto"/>
        <w:ind w:left="720"/>
      </w:pPr>
      <w:r w:rsidRPr="00A90CAE">
        <w:t xml:space="preserve">6. Humanities </w:t>
      </w:r>
    </w:p>
    <w:p w14:paraId="0C258F36" w14:textId="77777777" w:rsidR="00F0182B" w:rsidRDefault="00F0182B" w:rsidP="00B73BB9"/>
    <w:p w14:paraId="17F3C2E4" w14:textId="77777777" w:rsidR="004241C4" w:rsidRDefault="00F0182B" w:rsidP="00B73BB9">
      <w:r>
        <w:t>Using these 6 categories again with a maximum quota of 5 but this time with no minimum quota might be a way to achieve disciplinary balance.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1984"/>
        <w:gridCol w:w="2268"/>
      </w:tblGrid>
      <w:tr w:rsidR="00F0182B" w:rsidRPr="00B8411E" w14:paraId="7706DFDA" w14:textId="77777777" w:rsidTr="00B8411E">
        <w:trPr>
          <w:trHeight w:hRule="exact" w:val="340"/>
          <w:jc w:val="center"/>
        </w:trPr>
        <w:tc>
          <w:tcPr>
            <w:tcW w:w="3794" w:type="dxa"/>
          </w:tcPr>
          <w:p w14:paraId="7D88681C" w14:textId="77777777" w:rsidR="00F0182B" w:rsidRPr="00B8411E" w:rsidRDefault="00F0182B" w:rsidP="00B8411E">
            <w:pPr>
              <w:rPr>
                <w:rFonts w:ascii="Calisto MT" w:eastAsia="MS Mincho" w:hAnsi="Calisto MT"/>
                <w:b/>
              </w:rPr>
            </w:pPr>
            <w:r w:rsidRPr="00B8411E">
              <w:rPr>
                <w:rFonts w:ascii="Calisto MT" w:eastAsia="MS Mincho" w:hAnsi="Calisto MT"/>
                <w:b/>
              </w:rPr>
              <w:t>Discipline</w:t>
            </w:r>
          </w:p>
        </w:tc>
        <w:tc>
          <w:tcPr>
            <w:tcW w:w="1984" w:type="dxa"/>
          </w:tcPr>
          <w:p w14:paraId="750EFEB8" w14:textId="77777777" w:rsidR="00F0182B" w:rsidRPr="00B8411E" w:rsidRDefault="00B7362F" w:rsidP="00B8411E">
            <w:pPr>
              <w:jc w:val="center"/>
              <w:rPr>
                <w:rFonts w:ascii="Calisto MT" w:eastAsia="MS Mincho" w:hAnsi="Calisto MT"/>
                <w:b/>
              </w:rPr>
            </w:pPr>
            <w:r w:rsidRPr="00B8411E">
              <w:rPr>
                <w:rFonts w:ascii="Calisto MT" w:eastAsia="MS Mincho" w:hAnsi="Calisto MT"/>
                <w:b/>
              </w:rPr>
              <w:t xml:space="preserve">Maximum </w:t>
            </w:r>
            <w:r w:rsidR="00F0182B" w:rsidRPr="00B8411E">
              <w:rPr>
                <w:rFonts w:ascii="Calisto MT" w:eastAsia="MS Mincho" w:hAnsi="Calisto MT"/>
                <w:b/>
              </w:rPr>
              <w:t>quota</w:t>
            </w:r>
          </w:p>
        </w:tc>
        <w:tc>
          <w:tcPr>
            <w:tcW w:w="2268" w:type="dxa"/>
          </w:tcPr>
          <w:p w14:paraId="5B4EBF1F" w14:textId="77777777" w:rsidR="00F0182B" w:rsidRPr="00B8411E" w:rsidRDefault="00B7362F" w:rsidP="00B7362F">
            <w:pPr>
              <w:jc w:val="center"/>
              <w:rPr>
                <w:rFonts w:ascii="Calisto MT" w:eastAsia="MS Mincho" w:hAnsi="Calisto MT"/>
                <w:b/>
              </w:rPr>
            </w:pPr>
            <w:r w:rsidRPr="00B8411E">
              <w:rPr>
                <w:rFonts w:ascii="Calisto MT" w:eastAsia="MS Mincho" w:hAnsi="Calisto MT"/>
                <w:b/>
              </w:rPr>
              <w:t xml:space="preserve">Minimum </w:t>
            </w:r>
            <w:r w:rsidR="00F0182B" w:rsidRPr="00B8411E">
              <w:rPr>
                <w:rFonts w:ascii="Calisto MT" w:eastAsia="MS Mincho" w:hAnsi="Calisto MT"/>
                <w:b/>
              </w:rPr>
              <w:t>quota</w:t>
            </w:r>
          </w:p>
        </w:tc>
      </w:tr>
      <w:tr w:rsidR="00F0182B" w14:paraId="0B521EDC" w14:textId="77777777" w:rsidTr="00B8411E">
        <w:trPr>
          <w:trHeight w:hRule="exact" w:val="340"/>
          <w:jc w:val="center"/>
        </w:trPr>
        <w:tc>
          <w:tcPr>
            <w:tcW w:w="3794" w:type="dxa"/>
            <w:vAlign w:val="center"/>
          </w:tcPr>
          <w:p w14:paraId="5DC694FF" w14:textId="77777777" w:rsidR="00F0182B" w:rsidRPr="00B8411E" w:rsidRDefault="00F0182B" w:rsidP="00B8411E">
            <w:pPr>
              <w:rPr>
                <w:rFonts w:ascii="Calisto MT" w:eastAsia="MS Mincho" w:hAnsi="Calisto MT"/>
              </w:rPr>
            </w:pPr>
            <w:r w:rsidRPr="00A90CAE">
              <w:t>Natural sciences</w:t>
            </w:r>
          </w:p>
        </w:tc>
        <w:tc>
          <w:tcPr>
            <w:tcW w:w="1984" w:type="dxa"/>
            <w:vAlign w:val="center"/>
          </w:tcPr>
          <w:p w14:paraId="264EDC92" w14:textId="77777777" w:rsidR="00F0182B" w:rsidRPr="00B8411E" w:rsidRDefault="00F0182B" w:rsidP="00B8411E">
            <w:pPr>
              <w:jc w:val="center"/>
              <w:rPr>
                <w:rFonts w:ascii="Calisto MT" w:eastAsia="MS Mincho" w:hAnsi="Calisto MT"/>
              </w:rPr>
            </w:pPr>
            <w:r w:rsidRPr="00B8411E">
              <w:rPr>
                <w:rFonts w:ascii="Calisto MT" w:eastAsia="MS Mincho" w:hAnsi="Calisto MT"/>
              </w:rPr>
              <w:t>5</w:t>
            </w:r>
          </w:p>
        </w:tc>
        <w:tc>
          <w:tcPr>
            <w:tcW w:w="2268" w:type="dxa"/>
            <w:vAlign w:val="center"/>
          </w:tcPr>
          <w:p w14:paraId="3A709007" w14:textId="77777777" w:rsidR="00F0182B" w:rsidRPr="00B8411E" w:rsidRDefault="00F0182B" w:rsidP="00B8411E">
            <w:pPr>
              <w:jc w:val="center"/>
              <w:rPr>
                <w:rFonts w:ascii="Calisto MT" w:eastAsia="MS Mincho" w:hAnsi="Calisto MT"/>
              </w:rPr>
            </w:pPr>
            <w:r w:rsidRPr="00B8411E">
              <w:rPr>
                <w:rFonts w:ascii="Calisto MT" w:eastAsia="MS Mincho" w:hAnsi="Calisto MT"/>
              </w:rPr>
              <w:t>none</w:t>
            </w:r>
          </w:p>
        </w:tc>
      </w:tr>
      <w:tr w:rsidR="00F0182B" w14:paraId="7E4BF8D6" w14:textId="77777777" w:rsidTr="00B8411E">
        <w:trPr>
          <w:trHeight w:hRule="exact" w:val="340"/>
          <w:jc w:val="center"/>
        </w:trPr>
        <w:tc>
          <w:tcPr>
            <w:tcW w:w="3794" w:type="dxa"/>
            <w:vAlign w:val="center"/>
          </w:tcPr>
          <w:p w14:paraId="687687E1" w14:textId="77777777" w:rsidR="00F0182B" w:rsidRPr="00B8411E" w:rsidRDefault="00F0182B" w:rsidP="00B8411E">
            <w:pPr>
              <w:rPr>
                <w:rFonts w:ascii="Calisto MT" w:eastAsia="MS Mincho" w:hAnsi="Calisto MT"/>
              </w:rPr>
            </w:pPr>
            <w:r w:rsidRPr="00A90CAE">
              <w:t>Engineering and technology</w:t>
            </w:r>
          </w:p>
        </w:tc>
        <w:tc>
          <w:tcPr>
            <w:tcW w:w="1984" w:type="dxa"/>
            <w:vAlign w:val="center"/>
          </w:tcPr>
          <w:p w14:paraId="2647B827" w14:textId="77777777" w:rsidR="00F0182B" w:rsidRPr="00B8411E" w:rsidRDefault="00F0182B" w:rsidP="00B8411E">
            <w:pPr>
              <w:jc w:val="center"/>
              <w:rPr>
                <w:rFonts w:ascii="Calisto MT" w:eastAsia="MS Mincho" w:hAnsi="Calisto MT"/>
              </w:rPr>
            </w:pPr>
            <w:r w:rsidRPr="00B8411E">
              <w:rPr>
                <w:rFonts w:ascii="Calisto MT" w:eastAsia="MS Mincho" w:hAnsi="Calisto MT"/>
              </w:rPr>
              <w:t>5</w:t>
            </w:r>
          </w:p>
        </w:tc>
        <w:tc>
          <w:tcPr>
            <w:tcW w:w="2268" w:type="dxa"/>
            <w:vAlign w:val="center"/>
          </w:tcPr>
          <w:p w14:paraId="28707BD9" w14:textId="77777777" w:rsidR="00F0182B" w:rsidRPr="00B8411E" w:rsidRDefault="00F0182B" w:rsidP="00B8411E">
            <w:pPr>
              <w:jc w:val="center"/>
              <w:rPr>
                <w:rFonts w:ascii="Calisto MT" w:eastAsia="MS Mincho" w:hAnsi="Calisto MT"/>
              </w:rPr>
            </w:pPr>
            <w:r w:rsidRPr="00B8411E">
              <w:rPr>
                <w:rFonts w:ascii="Calisto MT" w:eastAsia="MS Mincho" w:hAnsi="Calisto MT"/>
              </w:rPr>
              <w:t>none</w:t>
            </w:r>
          </w:p>
        </w:tc>
      </w:tr>
      <w:tr w:rsidR="00F0182B" w14:paraId="4EC1CBB0" w14:textId="77777777" w:rsidTr="00B8411E">
        <w:trPr>
          <w:trHeight w:hRule="exact" w:val="340"/>
          <w:jc w:val="center"/>
        </w:trPr>
        <w:tc>
          <w:tcPr>
            <w:tcW w:w="3794" w:type="dxa"/>
            <w:vAlign w:val="center"/>
          </w:tcPr>
          <w:p w14:paraId="4396351C" w14:textId="77777777" w:rsidR="00F0182B" w:rsidRPr="00B8411E" w:rsidRDefault="00F0182B" w:rsidP="00B8411E">
            <w:pPr>
              <w:rPr>
                <w:rFonts w:ascii="Calisto MT" w:eastAsia="MS Mincho" w:hAnsi="Calisto MT"/>
              </w:rPr>
            </w:pPr>
            <w:r w:rsidRPr="00A90CAE">
              <w:t>Medical and health sciences</w:t>
            </w:r>
          </w:p>
        </w:tc>
        <w:tc>
          <w:tcPr>
            <w:tcW w:w="1984" w:type="dxa"/>
            <w:vAlign w:val="center"/>
          </w:tcPr>
          <w:p w14:paraId="74804750" w14:textId="77777777" w:rsidR="00F0182B" w:rsidRPr="00B8411E" w:rsidRDefault="00F0182B" w:rsidP="00B8411E">
            <w:pPr>
              <w:jc w:val="center"/>
              <w:rPr>
                <w:rFonts w:ascii="Calisto MT" w:eastAsia="MS Mincho" w:hAnsi="Calisto MT"/>
              </w:rPr>
            </w:pPr>
            <w:r w:rsidRPr="00B8411E">
              <w:rPr>
                <w:rFonts w:ascii="Calisto MT" w:eastAsia="MS Mincho" w:hAnsi="Calisto MT"/>
              </w:rPr>
              <w:t>5</w:t>
            </w:r>
          </w:p>
        </w:tc>
        <w:tc>
          <w:tcPr>
            <w:tcW w:w="2268" w:type="dxa"/>
            <w:vAlign w:val="center"/>
          </w:tcPr>
          <w:p w14:paraId="783CC796" w14:textId="77777777" w:rsidR="00F0182B" w:rsidRPr="00B8411E" w:rsidRDefault="00F0182B" w:rsidP="00B8411E">
            <w:pPr>
              <w:jc w:val="center"/>
              <w:rPr>
                <w:rFonts w:ascii="Calisto MT" w:eastAsia="MS Mincho" w:hAnsi="Calisto MT"/>
              </w:rPr>
            </w:pPr>
            <w:r w:rsidRPr="00B8411E">
              <w:rPr>
                <w:rFonts w:ascii="Calisto MT" w:eastAsia="MS Mincho" w:hAnsi="Calisto MT"/>
              </w:rPr>
              <w:t>none</w:t>
            </w:r>
          </w:p>
        </w:tc>
      </w:tr>
      <w:tr w:rsidR="00F0182B" w14:paraId="37E6B07C" w14:textId="77777777" w:rsidTr="00B8411E">
        <w:trPr>
          <w:trHeight w:hRule="exact" w:val="340"/>
          <w:jc w:val="center"/>
        </w:trPr>
        <w:tc>
          <w:tcPr>
            <w:tcW w:w="3794" w:type="dxa"/>
            <w:vAlign w:val="center"/>
          </w:tcPr>
          <w:p w14:paraId="7BB00510" w14:textId="77777777" w:rsidR="00F0182B" w:rsidRPr="00B8411E" w:rsidRDefault="00F0182B" w:rsidP="00B8411E">
            <w:pPr>
              <w:rPr>
                <w:rFonts w:ascii="Calisto MT" w:eastAsia="MS Mincho" w:hAnsi="Calisto MT"/>
              </w:rPr>
            </w:pPr>
            <w:r w:rsidRPr="00A90CAE">
              <w:t>Agricultural sciences</w:t>
            </w:r>
          </w:p>
        </w:tc>
        <w:tc>
          <w:tcPr>
            <w:tcW w:w="1984" w:type="dxa"/>
            <w:vAlign w:val="center"/>
          </w:tcPr>
          <w:p w14:paraId="2ABF26C2" w14:textId="77777777" w:rsidR="00F0182B" w:rsidRPr="00B8411E" w:rsidRDefault="00F0182B" w:rsidP="00B8411E">
            <w:pPr>
              <w:jc w:val="center"/>
              <w:rPr>
                <w:rFonts w:ascii="Calisto MT" w:eastAsia="MS Mincho" w:hAnsi="Calisto MT"/>
              </w:rPr>
            </w:pPr>
            <w:r w:rsidRPr="00B8411E">
              <w:rPr>
                <w:rFonts w:ascii="Calisto MT" w:eastAsia="MS Mincho" w:hAnsi="Calisto MT"/>
              </w:rPr>
              <w:t>5</w:t>
            </w:r>
          </w:p>
        </w:tc>
        <w:tc>
          <w:tcPr>
            <w:tcW w:w="2268" w:type="dxa"/>
            <w:vAlign w:val="center"/>
          </w:tcPr>
          <w:p w14:paraId="023EA258" w14:textId="77777777" w:rsidR="00F0182B" w:rsidRPr="00B8411E" w:rsidRDefault="00F0182B" w:rsidP="00B8411E">
            <w:pPr>
              <w:jc w:val="center"/>
              <w:rPr>
                <w:rFonts w:ascii="Calisto MT" w:eastAsia="MS Mincho" w:hAnsi="Calisto MT"/>
              </w:rPr>
            </w:pPr>
            <w:r w:rsidRPr="00B8411E">
              <w:rPr>
                <w:rFonts w:ascii="Calisto MT" w:eastAsia="MS Mincho" w:hAnsi="Calisto MT"/>
              </w:rPr>
              <w:t>none</w:t>
            </w:r>
          </w:p>
        </w:tc>
      </w:tr>
      <w:tr w:rsidR="00F0182B" w14:paraId="74ED485D" w14:textId="77777777" w:rsidTr="00B8411E">
        <w:trPr>
          <w:trHeight w:hRule="exact" w:val="340"/>
          <w:jc w:val="center"/>
        </w:trPr>
        <w:tc>
          <w:tcPr>
            <w:tcW w:w="3794" w:type="dxa"/>
            <w:vAlign w:val="center"/>
          </w:tcPr>
          <w:p w14:paraId="280D4677" w14:textId="77777777" w:rsidR="00F0182B" w:rsidRPr="00B8411E" w:rsidRDefault="00F0182B" w:rsidP="00B8411E">
            <w:pPr>
              <w:rPr>
                <w:rFonts w:ascii="Calisto MT" w:eastAsia="MS Mincho" w:hAnsi="Calisto MT"/>
              </w:rPr>
            </w:pPr>
            <w:r w:rsidRPr="00A90CAE">
              <w:t>Social sciences</w:t>
            </w:r>
          </w:p>
        </w:tc>
        <w:tc>
          <w:tcPr>
            <w:tcW w:w="1984" w:type="dxa"/>
            <w:vAlign w:val="center"/>
          </w:tcPr>
          <w:p w14:paraId="2054FD4D" w14:textId="77777777" w:rsidR="00F0182B" w:rsidRPr="00B8411E" w:rsidRDefault="00F0182B" w:rsidP="00B8411E">
            <w:pPr>
              <w:jc w:val="center"/>
              <w:rPr>
                <w:rFonts w:ascii="Calisto MT" w:eastAsia="MS Mincho" w:hAnsi="Calisto MT"/>
              </w:rPr>
            </w:pPr>
            <w:r w:rsidRPr="00B8411E">
              <w:rPr>
                <w:rFonts w:ascii="Calisto MT" w:eastAsia="MS Mincho" w:hAnsi="Calisto MT"/>
              </w:rPr>
              <w:t>5</w:t>
            </w:r>
          </w:p>
        </w:tc>
        <w:tc>
          <w:tcPr>
            <w:tcW w:w="2268" w:type="dxa"/>
            <w:vAlign w:val="center"/>
          </w:tcPr>
          <w:p w14:paraId="7786440B" w14:textId="77777777" w:rsidR="00F0182B" w:rsidRPr="00B8411E" w:rsidRDefault="00F0182B" w:rsidP="00B8411E">
            <w:pPr>
              <w:jc w:val="center"/>
              <w:rPr>
                <w:rFonts w:ascii="Calisto MT" w:eastAsia="MS Mincho" w:hAnsi="Calisto MT"/>
              </w:rPr>
            </w:pPr>
            <w:r w:rsidRPr="00B8411E">
              <w:rPr>
                <w:rFonts w:ascii="Calisto MT" w:eastAsia="MS Mincho" w:hAnsi="Calisto MT"/>
              </w:rPr>
              <w:t>none</w:t>
            </w:r>
          </w:p>
        </w:tc>
      </w:tr>
      <w:tr w:rsidR="00F0182B" w14:paraId="054FF79C" w14:textId="77777777" w:rsidTr="00B8411E">
        <w:trPr>
          <w:trHeight w:hRule="exact" w:val="340"/>
          <w:jc w:val="center"/>
        </w:trPr>
        <w:tc>
          <w:tcPr>
            <w:tcW w:w="3794" w:type="dxa"/>
            <w:vAlign w:val="center"/>
          </w:tcPr>
          <w:p w14:paraId="4DFE070E" w14:textId="77777777" w:rsidR="00F0182B" w:rsidRPr="00B8411E" w:rsidRDefault="00F0182B" w:rsidP="00B8411E">
            <w:pPr>
              <w:rPr>
                <w:rFonts w:ascii="Calisto MT" w:eastAsia="MS Mincho" w:hAnsi="Calisto MT"/>
              </w:rPr>
            </w:pPr>
            <w:r w:rsidRPr="00A90CAE">
              <w:t>Humanities</w:t>
            </w:r>
          </w:p>
        </w:tc>
        <w:tc>
          <w:tcPr>
            <w:tcW w:w="1984" w:type="dxa"/>
            <w:vAlign w:val="center"/>
          </w:tcPr>
          <w:p w14:paraId="256173E3" w14:textId="77777777" w:rsidR="00F0182B" w:rsidRPr="00B8411E" w:rsidRDefault="00F0182B" w:rsidP="00B8411E">
            <w:pPr>
              <w:jc w:val="center"/>
              <w:rPr>
                <w:rFonts w:ascii="Calisto MT" w:eastAsia="MS Mincho" w:hAnsi="Calisto MT"/>
              </w:rPr>
            </w:pPr>
            <w:r w:rsidRPr="00B8411E">
              <w:rPr>
                <w:rFonts w:ascii="Calisto MT" w:eastAsia="MS Mincho" w:hAnsi="Calisto MT"/>
              </w:rPr>
              <w:t>5</w:t>
            </w:r>
          </w:p>
        </w:tc>
        <w:tc>
          <w:tcPr>
            <w:tcW w:w="2268" w:type="dxa"/>
            <w:vAlign w:val="center"/>
          </w:tcPr>
          <w:p w14:paraId="26A7901A" w14:textId="77777777" w:rsidR="00F0182B" w:rsidRPr="00B8411E" w:rsidRDefault="00F0182B" w:rsidP="00B8411E">
            <w:pPr>
              <w:jc w:val="center"/>
              <w:rPr>
                <w:rFonts w:ascii="Calisto MT" w:eastAsia="MS Mincho" w:hAnsi="Calisto MT"/>
              </w:rPr>
            </w:pPr>
            <w:r w:rsidRPr="00B8411E">
              <w:rPr>
                <w:rFonts w:ascii="Calisto MT" w:eastAsia="MS Mincho" w:hAnsi="Calisto MT"/>
              </w:rPr>
              <w:t>none</w:t>
            </w:r>
          </w:p>
        </w:tc>
      </w:tr>
    </w:tbl>
    <w:p w14:paraId="67DADE0E" w14:textId="77777777" w:rsidR="00F0182B" w:rsidRDefault="00F0182B" w:rsidP="00F0182B">
      <w:pPr>
        <w:jc w:val="center"/>
        <w:rPr>
          <w:b/>
        </w:rPr>
      </w:pPr>
      <w:r w:rsidRPr="00B73BB9">
        <w:rPr>
          <w:b/>
        </w:rPr>
        <w:t xml:space="preserve">Proposed quotas for balancing by </w:t>
      </w:r>
      <w:r>
        <w:rPr>
          <w:b/>
        </w:rPr>
        <w:t>discipline</w:t>
      </w:r>
    </w:p>
    <w:p w14:paraId="5285BCBD" w14:textId="77777777" w:rsidR="00F0182B" w:rsidRDefault="00F0182B" w:rsidP="00B73BB9">
      <w:pPr>
        <w:rPr>
          <w:b/>
        </w:rPr>
      </w:pPr>
    </w:p>
    <w:p w14:paraId="6FA68FF3" w14:textId="77777777" w:rsidR="0015609A" w:rsidRDefault="00F0182B" w:rsidP="00B73BB9">
      <w:pPr>
        <w:rPr>
          <w:b/>
        </w:rPr>
      </w:pPr>
      <w:r w:rsidRPr="00F0182B">
        <w:rPr>
          <w:b/>
        </w:rPr>
        <w:t xml:space="preserve">Balancing by role in the research </w:t>
      </w:r>
      <w:r>
        <w:rPr>
          <w:b/>
        </w:rPr>
        <w:t xml:space="preserve">data </w:t>
      </w:r>
      <w:r w:rsidRPr="00F0182B">
        <w:rPr>
          <w:b/>
        </w:rPr>
        <w:t>process</w:t>
      </w:r>
    </w:p>
    <w:p w14:paraId="63ED4FB1" w14:textId="77777777" w:rsidR="00F0182B" w:rsidRDefault="00F0182B" w:rsidP="00B73BB9">
      <w:r w:rsidRPr="00F0182B">
        <w:t xml:space="preserve">For this dimension of balance it is less clear what classification to adopt. </w:t>
      </w:r>
      <w:r>
        <w:t xml:space="preserve">The idea </w:t>
      </w:r>
      <w:r w:rsidR="004241C4">
        <w:t xml:space="preserve">is to </w:t>
      </w:r>
      <w:r>
        <w:t>bal</w:t>
      </w:r>
      <w:r w:rsidR="004241C4">
        <w:t>ance for the different types of role that individuals play in the research process. One classification could be based on the individual’s relationship with respect the research data they engage with. For example</w:t>
      </w:r>
    </w:p>
    <w:p w14:paraId="2217213A" w14:textId="77777777" w:rsidR="004241C4" w:rsidRDefault="004241C4" w:rsidP="004241C4">
      <w:pPr>
        <w:numPr>
          <w:ilvl w:val="0"/>
          <w:numId w:val="31"/>
        </w:numPr>
        <w:spacing w:after="0" w:line="240" w:lineRule="auto"/>
      </w:pPr>
      <w:r>
        <w:t>Data Generator</w:t>
      </w:r>
    </w:p>
    <w:p w14:paraId="6C62856F" w14:textId="77777777" w:rsidR="004241C4" w:rsidRDefault="004241C4" w:rsidP="004241C4">
      <w:pPr>
        <w:numPr>
          <w:ilvl w:val="0"/>
          <w:numId w:val="31"/>
        </w:numPr>
        <w:spacing w:after="0" w:line="240" w:lineRule="auto"/>
      </w:pPr>
      <w:r>
        <w:t>Data Manager</w:t>
      </w:r>
    </w:p>
    <w:p w14:paraId="1AA5EB96" w14:textId="77777777" w:rsidR="004241C4" w:rsidRDefault="004241C4" w:rsidP="004241C4">
      <w:pPr>
        <w:numPr>
          <w:ilvl w:val="0"/>
          <w:numId w:val="31"/>
        </w:numPr>
        <w:spacing w:after="0" w:line="240" w:lineRule="auto"/>
      </w:pPr>
      <w:r>
        <w:t>Data Technologist</w:t>
      </w:r>
    </w:p>
    <w:p w14:paraId="6A4BA17F" w14:textId="77777777" w:rsidR="004241C4" w:rsidRDefault="004241C4" w:rsidP="004241C4">
      <w:pPr>
        <w:numPr>
          <w:ilvl w:val="0"/>
          <w:numId w:val="31"/>
        </w:numPr>
        <w:spacing w:after="0" w:line="240" w:lineRule="auto"/>
      </w:pPr>
      <w:r>
        <w:t>Data User</w:t>
      </w:r>
    </w:p>
    <w:p w14:paraId="727F7454" w14:textId="77777777" w:rsidR="004241C4" w:rsidRDefault="004241C4" w:rsidP="004241C4">
      <w:pPr>
        <w:numPr>
          <w:ilvl w:val="0"/>
          <w:numId w:val="31"/>
        </w:numPr>
        <w:spacing w:after="0" w:line="240" w:lineRule="auto"/>
      </w:pPr>
      <w:r>
        <w:t>Data Policy maker</w:t>
      </w:r>
    </w:p>
    <w:p w14:paraId="1E9EA9A3" w14:textId="77777777" w:rsidR="004241C4" w:rsidRDefault="004241C4" w:rsidP="004241C4">
      <w:pPr>
        <w:numPr>
          <w:ilvl w:val="0"/>
          <w:numId w:val="31"/>
        </w:numPr>
        <w:spacing w:after="0" w:line="240" w:lineRule="auto"/>
      </w:pPr>
      <w:r>
        <w:t>Other</w:t>
      </w:r>
    </w:p>
    <w:p w14:paraId="47DE9414" w14:textId="77777777" w:rsidR="004241C4" w:rsidRDefault="004241C4" w:rsidP="004241C4">
      <w:pPr>
        <w:spacing w:after="0"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1984"/>
        <w:gridCol w:w="2268"/>
      </w:tblGrid>
      <w:tr w:rsidR="004241C4" w:rsidRPr="00B8411E" w14:paraId="740B320C" w14:textId="77777777" w:rsidTr="00B8411E">
        <w:trPr>
          <w:trHeight w:hRule="exact" w:val="340"/>
          <w:jc w:val="center"/>
        </w:trPr>
        <w:tc>
          <w:tcPr>
            <w:tcW w:w="3794" w:type="dxa"/>
          </w:tcPr>
          <w:p w14:paraId="40E39024" w14:textId="77777777" w:rsidR="004241C4" w:rsidRPr="00B8411E" w:rsidRDefault="004241C4" w:rsidP="00B8411E">
            <w:pPr>
              <w:rPr>
                <w:rFonts w:ascii="Calisto MT" w:eastAsia="MS Mincho" w:hAnsi="Calisto MT"/>
                <w:b/>
              </w:rPr>
            </w:pPr>
            <w:r w:rsidRPr="00B8411E">
              <w:rPr>
                <w:rFonts w:ascii="Calisto MT" w:eastAsia="MS Mincho" w:hAnsi="Calisto MT"/>
                <w:b/>
              </w:rPr>
              <w:t>Role</w:t>
            </w:r>
          </w:p>
        </w:tc>
        <w:tc>
          <w:tcPr>
            <w:tcW w:w="1984" w:type="dxa"/>
          </w:tcPr>
          <w:p w14:paraId="751D9CDA" w14:textId="77777777" w:rsidR="004241C4" w:rsidRPr="00B8411E" w:rsidRDefault="00B7362F" w:rsidP="00B8411E">
            <w:pPr>
              <w:jc w:val="center"/>
              <w:rPr>
                <w:rFonts w:ascii="Calisto MT" w:eastAsia="MS Mincho" w:hAnsi="Calisto MT"/>
                <w:b/>
              </w:rPr>
            </w:pPr>
            <w:r w:rsidRPr="00B8411E">
              <w:rPr>
                <w:rFonts w:ascii="Calisto MT" w:eastAsia="MS Mincho" w:hAnsi="Calisto MT"/>
                <w:b/>
              </w:rPr>
              <w:t xml:space="preserve">Maximum </w:t>
            </w:r>
            <w:r w:rsidR="004241C4" w:rsidRPr="00B8411E">
              <w:rPr>
                <w:rFonts w:ascii="Calisto MT" w:eastAsia="MS Mincho" w:hAnsi="Calisto MT"/>
                <w:b/>
              </w:rPr>
              <w:t>quota</w:t>
            </w:r>
          </w:p>
        </w:tc>
        <w:tc>
          <w:tcPr>
            <w:tcW w:w="2268" w:type="dxa"/>
          </w:tcPr>
          <w:p w14:paraId="0C1746FE" w14:textId="77777777" w:rsidR="004241C4" w:rsidRPr="00B8411E" w:rsidRDefault="00B7362F" w:rsidP="00B7362F">
            <w:pPr>
              <w:jc w:val="center"/>
              <w:rPr>
                <w:rFonts w:ascii="Calisto MT" w:eastAsia="MS Mincho" w:hAnsi="Calisto MT"/>
                <w:b/>
              </w:rPr>
            </w:pPr>
            <w:r w:rsidRPr="00B8411E">
              <w:rPr>
                <w:rFonts w:ascii="Calisto MT" w:eastAsia="MS Mincho" w:hAnsi="Calisto MT"/>
                <w:b/>
              </w:rPr>
              <w:t xml:space="preserve">Minimum </w:t>
            </w:r>
            <w:r w:rsidR="004241C4" w:rsidRPr="00B8411E">
              <w:rPr>
                <w:rFonts w:ascii="Calisto MT" w:eastAsia="MS Mincho" w:hAnsi="Calisto MT"/>
                <w:b/>
              </w:rPr>
              <w:t>quota</w:t>
            </w:r>
          </w:p>
        </w:tc>
      </w:tr>
      <w:tr w:rsidR="004241C4" w14:paraId="6D8F3D93" w14:textId="77777777" w:rsidTr="00B8411E">
        <w:trPr>
          <w:trHeight w:hRule="exact" w:val="340"/>
          <w:jc w:val="center"/>
        </w:trPr>
        <w:tc>
          <w:tcPr>
            <w:tcW w:w="3794" w:type="dxa"/>
            <w:vAlign w:val="center"/>
          </w:tcPr>
          <w:p w14:paraId="6C8BE3E7" w14:textId="77777777" w:rsidR="004241C4" w:rsidRPr="00B8411E" w:rsidRDefault="00402B56" w:rsidP="004241C4">
            <w:pPr>
              <w:rPr>
                <w:rFonts w:ascii="Calisto MT" w:eastAsia="MS Mincho" w:hAnsi="Calisto MT"/>
              </w:rPr>
            </w:pPr>
            <w:r>
              <w:t xml:space="preserve"> </w:t>
            </w:r>
            <w:r w:rsidR="004241C4" w:rsidRPr="004241C4">
              <w:t>Data Generator</w:t>
            </w:r>
          </w:p>
        </w:tc>
        <w:tc>
          <w:tcPr>
            <w:tcW w:w="1984" w:type="dxa"/>
            <w:vAlign w:val="center"/>
          </w:tcPr>
          <w:p w14:paraId="4DB30456" w14:textId="77777777" w:rsidR="004241C4" w:rsidRPr="00B8411E" w:rsidRDefault="004241C4" w:rsidP="00B8411E">
            <w:pPr>
              <w:jc w:val="center"/>
              <w:rPr>
                <w:rFonts w:ascii="Calisto MT" w:eastAsia="MS Mincho" w:hAnsi="Calisto MT"/>
              </w:rPr>
            </w:pPr>
            <w:r w:rsidRPr="00B8411E">
              <w:rPr>
                <w:rFonts w:ascii="Calisto MT" w:eastAsia="MS Mincho" w:hAnsi="Calisto MT"/>
              </w:rPr>
              <w:t>5</w:t>
            </w:r>
          </w:p>
        </w:tc>
        <w:tc>
          <w:tcPr>
            <w:tcW w:w="2268" w:type="dxa"/>
            <w:vAlign w:val="center"/>
          </w:tcPr>
          <w:p w14:paraId="67BA34FA" w14:textId="77777777" w:rsidR="004241C4" w:rsidRPr="00B8411E" w:rsidRDefault="004241C4" w:rsidP="00B8411E">
            <w:pPr>
              <w:jc w:val="center"/>
              <w:rPr>
                <w:rFonts w:ascii="Calisto MT" w:eastAsia="MS Mincho" w:hAnsi="Calisto MT"/>
              </w:rPr>
            </w:pPr>
            <w:r w:rsidRPr="00B8411E">
              <w:rPr>
                <w:rFonts w:ascii="Calisto MT" w:eastAsia="MS Mincho" w:hAnsi="Calisto MT"/>
              </w:rPr>
              <w:t>none</w:t>
            </w:r>
          </w:p>
        </w:tc>
      </w:tr>
      <w:tr w:rsidR="004241C4" w14:paraId="7518D278" w14:textId="77777777" w:rsidTr="00B8411E">
        <w:trPr>
          <w:trHeight w:hRule="exact" w:val="340"/>
          <w:jc w:val="center"/>
        </w:trPr>
        <w:tc>
          <w:tcPr>
            <w:tcW w:w="3794" w:type="dxa"/>
            <w:vAlign w:val="center"/>
          </w:tcPr>
          <w:p w14:paraId="2B3A19AE" w14:textId="77777777" w:rsidR="004241C4" w:rsidRPr="00B8411E" w:rsidRDefault="004241C4" w:rsidP="00B8411E">
            <w:pPr>
              <w:rPr>
                <w:rFonts w:ascii="Calisto MT" w:eastAsia="MS Mincho" w:hAnsi="Calisto MT"/>
              </w:rPr>
            </w:pPr>
            <w:r>
              <w:t xml:space="preserve"> Data Manager</w:t>
            </w:r>
          </w:p>
        </w:tc>
        <w:tc>
          <w:tcPr>
            <w:tcW w:w="1984" w:type="dxa"/>
            <w:vAlign w:val="center"/>
          </w:tcPr>
          <w:p w14:paraId="6EF7E3A0" w14:textId="77777777" w:rsidR="004241C4" w:rsidRPr="00B8411E" w:rsidRDefault="004241C4" w:rsidP="00B8411E">
            <w:pPr>
              <w:jc w:val="center"/>
              <w:rPr>
                <w:rFonts w:ascii="Calisto MT" w:eastAsia="MS Mincho" w:hAnsi="Calisto MT"/>
              </w:rPr>
            </w:pPr>
            <w:r w:rsidRPr="00B8411E">
              <w:rPr>
                <w:rFonts w:ascii="Calisto MT" w:eastAsia="MS Mincho" w:hAnsi="Calisto MT"/>
              </w:rPr>
              <w:t>5</w:t>
            </w:r>
          </w:p>
        </w:tc>
        <w:tc>
          <w:tcPr>
            <w:tcW w:w="2268" w:type="dxa"/>
            <w:vAlign w:val="center"/>
          </w:tcPr>
          <w:p w14:paraId="36E472E7" w14:textId="77777777" w:rsidR="004241C4" w:rsidRPr="00B8411E" w:rsidRDefault="004241C4" w:rsidP="00B8411E">
            <w:pPr>
              <w:jc w:val="center"/>
              <w:rPr>
                <w:rFonts w:ascii="Calisto MT" w:eastAsia="MS Mincho" w:hAnsi="Calisto MT"/>
              </w:rPr>
            </w:pPr>
            <w:r w:rsidRPr="00B8411E">
              <w:rPr>
                <w:rFonts w:ascii="Calisto MT" w:eastAsia="MS Mincho" w:hAnsi="Calisto MT"/>
              </w:rPr>
              <w:t>none</w:t>
            </w:r>
          </w:p>
        </w:tc>
      </w:tr>
      <w:tr w:rsidR="004241C4" w14:paraId="1A1AE0BD" w14:textId="77777777" w:rsidTr="00B8411E">
        <w:trPr>
          <w:trHeight w:hRule="exact" w:val="340"/>
          <w:jc w:val="center"/>
        </w:trPr>
        <w:tc>
          <w:tcPr>
            <w:tcW w:w="3794" w:type="dxa"/>
            <w:vAlign w:val="center"/>
          </w:tcPr>
          <w:p w14:paraId="544F3B88" w14:textId="77777777" w:rsidR="004241C4" w:rsidRPr="00B8411E" w:rsidRDefault="004241C4" w:rsidP="00B8411E">
            <w:pPr>
              <w:rPr>
                <w:rFonts w:ascii="Calisto MT" w:eastAsia="MS Mincho" w:hAnsi="Calisto MT"/>
              </w:rPr>
            </w:pPr>
            <w:r>
              <w:t xml:space="preserve"> Data Technologist</w:t>
            </w:r>
          </w:p>
        </w:tc>
        <w:tc>
          <w:tcPr>
            <w:tcW w:w="1984" w:type="dxa"/>
            <w:vAlign w:val="center"/>
          </w:tcPr>
          <w:p w14:paraId="7EABA6A5" w14:textId="77777777" w:rsidR="004241C4" w:rsidRPr="00B8411E" w:rsidRDefault="004241C4" w:rsidP="00B8411E">
            <w:pPr>
              <w:jc w:val="center"/>
              <w:rPr>
                <w:rFonts w:ascii="Calisto MT" w:eastAsia="MS Mincho" w:hAnsi="Calisto MT"/>
              </w:rPr>
            </w:pPr>
            <w:r w:rsidRPr="00B8411E">
              <w:rPr>
                <w:rFonts w:ascii="Calisto MT" w:eastAsia="MS Mincho" w:hAnsi="Calisto MT"/>
              </w:rPr>
              <w:t>5</w:t>
            </w:r>
          </w:p>
        </w:tc>
        <w:tc>
          <w:tcPr>
            <w:tcW w:w="2268" w:type="dxa"/>
            <w:vAlign w:val="center"/>
          </w:tcPr>
          <w:p w14:paraId="1A250AC5" w14:textId="77777777" w:rsidR="004241C4" w:rsidRPr="00B8411E" w:rsidRDefault="004241C4" w:rsidP="00B8411E">
            <w:pPr>
              <w:jc w:val="center"/>
              <w:rPr>
                <w:rFonts w:ascii="Calisto MT" w:eastAsia="MS Mincho" w:hAnsi="Calisto MT"/>
              </w:rPr>
            </w:pPr>
            <w:r w:rsidRPr="00B8411E">
              <w:rPr>
                <w:rFonts w:ascii="Calisto MT" w:eastAsia="MS Mincho" w:hAnsi="Calisto MT"/>
              </w:rPr>
              <w:t>none</w:t>
            </w:r>
          </w:p>
        </w:tc>
      </w:tr>
      <w:tr w:rsidR="004241C4" w14:paraId="25027FB9" w14:textId="77777777" w:rsidTr="00B8411E">
        <w:trPr>
          <w:trHeight w:hRule="exact" w:val="340"/>
          <w:jc w:val="center"/>
        </w:trPr>
        <w:tc>
          <w:tcPr>
            <w:tcW w:w="3794" w:type="dxa"/>
            <w:vAlign w:val="center"/>
          </w:tcPr>
          <w:p w14:paraId="142C7CD8" w14:textId="77777777" w:rsidR="004241C4" w:rsidRPr="00B8411E" w:rsidRDefault="004241C4" w:rsidP="00B8411E">
            <w:pPr>
              <w:rPr>
                <w:rFonts w:ascii="Calisto MT" w:eastAsia="MS Mincho" w:hAnsi="Calisto MT"/>
              </w:rPr>
            </w:pPr>
            <w:r>
              <w:t xml:space="preserve"> Data User</w:t>
            </w:r>
          </w:p>
        </w:tc>
        <w:tc>
          <w:tcPr>
            <w:tcW w:w="1984" w:type="dxa"/>
            <w:vAlign w:val="center"/>
          </w:tcPr>
          <w:p w14:paraId="09BE1734" w14:textId="77777777" w:rsidR="004241C4" w:rsidRPr="00B8411E" w:rsidRDefault="004241C4" w:rsidP="00B8411E">
            <w:pPr>
              <w:jc w:val="center"/>
              <w:rPr>
                <w:rFonts w:ascii="Calisto MT" w:eastAsia="MS Mincho" w:hAnsi="Calisto MT"/>
              </w:rPr>
            </w:pPr>
            <w:r w:rsidRPr="00B8411E">
              <w:rPr>
                <w:rFonts w:ascii="Calisto MT" w:eastAsia="MS Mincho" w:hAnsi="Calisto MT"/>
              </w:rPr>
              <w:t>5</w:t>
            </w:r>
          </w:p>
        </w:tc>
        <w:tc>
          <w:tcPr>
            <w:tcW w:w="2268" w:type="dxa"/>
            <w:vAlign w:val="center"/>
          </w:tcPr>
          <w:p w14:paraId="5C8CEA39" w14:textId="77777777" w:rsidR="004241C4" w:rsidRPr="00B8411E" w:rsidRDefault="004241C4" w:rsidP="00B8411E">
            <w:pPr>
              <w:jc w:val="center"/>
              <w:rPr>
                <w:rFonts w:ascii="Calisto MT" w:eastAsia="MS Mincho" w:hAnsi="Calisto MT"/>
              </w:rPr>
            </w:pPr>
            <w:r w:rsidRPr="00B8411E">
              <w:rPr>
                <w:rFonts w:ascii="Calisto MT" w:eastAsia="MS Mincho" w:hAnsi="Calisto MT"/>
              </w:rPr>
              <w:t>none</w:t>
            </w:r>
          </w:p>
        </w:tc>
      </w:tr>
      <w:tr w:rsidR="004241C4" w14:paraId="3929E6D9" w14:textId="77777777" w:rsidTr="00B8411E">
        <w:trPr>
          <w:trHeight w:hRule="exact" w:val="340"/>
          <w:jc w:val="center"/>
        </w:trPr>
        <w:tc>
          <w:tcPr>
            <w:tcW w:w="3794" w:type="dxa"/>
            <w:vAlign w:val="center"/>
          </w:tcPr>
          <w:p w14:paraId="6BEAAF13" w14:textId="77777777" w:rsidR="004241C4" w:rsidRPr="00B8411E" w:rsidRDefault="004241C4" w:rsidP="00B8411E">
            <w:pPr>
              <w:rPr>
                <w:rFonts w:ascii="Calisto MT" w:eastAsia="MS Mincho" w:hAnsi="Calisto MT"/>
              </w:rPr>
            </w:pPr>
            <w:r>
              <w:t xml:space="preserve"> Data Policy maker</w:t>
            </w:r>
          </w:p>
        </w:tc>
        <w:tc>
          <w:tcPr>
            <w:tcW w:w="1984" w:type="dxa"/>
            <w:vAlign w:val="center"/>
          </w:tcPr>
          <w:p w14:paraId="254B680F" w14:textId="77777777" w:rsidR="004241C4" w:rsidRPr="00B8411E" w:rsidRDefault="004241C4" w:rsidP="00B8411E">
            <w:pPr>
              <w:jc w:val="center"/>
              <w:rPr>
                <w:rFonts w:ascii="Calisto MT" w:eastAsia="MS Mincho" w:hAnsi="Calisto MT"/>
              </w:rPr>
            </w:pPr>
            <w:r w:rsidRPr="00B8411E">
              <w:rPr>
                <w:rFonts w:ascii="Calisto MT" w:eastAsia="MS Mincho" w:hAnsi="Calisto MT"/>
              </w:rPr>
              <w:t>5</w:t>
            </w:r>
          </w:p>
        </w:tc>
        <w:tc>
          <w:tcPr>
            <w:tcW w:w="2268" w:type="dxa"/>
            <w:vAlign w:val="center"/>
          </w:tcPr>
          <w:p w14:paraId="58E3E08A" w14:textId="77777777" w:rsidR="004241C4" w:rsidRPr="00B8411E" w:rsidRDefault="004241C4" w:rsidP="00B8411E">
            <w:pPr>
              <w:jc w:val="center"/>
              <w:rPr>
                <w:rFonts w:ascii="Calisto MT" w:eastAsia="MS Mincho" w:hAnsi="Calisto MT"/>
              </w:rPr>
            </w:pPr>
            <w:r w:rsidRPr="00B8411E">
              <w:rPr>
                <w:rFonts w:ascii="Calisto MT" w:eastAsia="MS Mincho" w:hAnsi="Calisto MT"/>
              </w:rPr>
              <w:t>none</w:t>
            </w:r>
          </w:p>
        </w:tc>
      </w:tr>
      <w:tr w:rsidR="004241C4" w14:paraId="18134173" w14:textId="77777777" w:rsidTr="00B8411E">
        <w:trPr>
          <w:trHeight w:hRule="exact" w:val="340"/>
          <w:jc w:val="center"/>
        </w:trPr>
        <w:tc>
          <w:tcPr>
            <w:tcW w:w="3794" w:type="dxa"/>
            <w:vAlign w:val="center"/>
          </w:tcPr>
          <w:p w14:paraId="1789EF12" w14:textId="77777777" w:rsidR="004241C4" w:rsidRPr="00B8411E" w:rsidRDefault="004241C4" w:rsidP="00B8411E">
            <w:pPr>
              <w:rPr>
                <w:rFonts w:ascii="Calisto MT" w:eastAsia="MS Mincho" w:hAnsi="Calisto MT"/>
              </w:rPr>
            </w:pPr>
            <w:r>
              <w:t xml:space="preserve"> Other</w:t>
            </w:r>
          </w:p>
        </w:tc>
        <w:tc>
          <w:tcPr>
            <w:tcW w:w="1984" w:type="dxa"/>
            <w:vAlign w:val="center"/>
          </w:tcPr>
          <w:p w14:paraId="21A55005" w14:textId="77777777" w:rsidR="004241C4" w:rsidRPr="00B8411E" w:rsidRDefault="004241C4" w:rsidP="00B8411E">
            <w:pPr>
              <w:jc w:val="center"/>
              <w:rPr>
                <w:rFonts w:ascii="Calisto MT" w:eastAsia="MS Mincho" w:hAnsi="Calisto MT"/>
              </w:rPr>
            </w:pPr>
            <w:r w:rsidRPr="00B8411E">
              <w:rPr>
                <w:rFonts w:ascii="Calisto MT" w:eastAsia="MS Mincho" w:hAnsi="Calisto MT"/>
              </w:rPr>
              <w:t>5</w:t>
            </w:r>
          </w:p>
        </w:tc>
        <w:tc>
          <w:tcPr>
            <w:tcW w:w="2268" w:type="dxa"/>
            <w:vAlign w:val="center"/>
          </w:tcPr>
          <w:p w14:paraId="5DFB986C" w14:textId="77777777" w:rsidR="004241C4" w:rsidRPr="00B8411E" w:rsidRDefault="004241C4" w:rsidP="00B8411E">
            <w:pPr>
              <w:jc w:val="center"/>
              <w:rPr>
                <w:rFonts w:ascii="Calisto MT" w:eastAsia="MS Mincho" w:hAnsi="Calisto MT"/>
              </w:rPr>
            </w:pPr>
            <w:r w:rsidRPr="00B8411E">
              <w:rPr>
                <w:rFonts w:ascii="Calisto MT" w:eastAsia="MS Mincho" w:hAnsi="Calisto MT"/>
              </w:rPr>
              <w:t>none</w:t>
            </w:r>
          </w:p>
        </w:tc>
      </w:tr>
    </w:tbl>
    <w:p w14:paraId="35C2A6EE" w14:textId="77777777" w:rsidR="004241C4" w:rsidRDefault="004241C4" w:rsidP="004241C4">
      <w:pPr>
        <w:spacing w:after="0" w:line="240" w:lineRule="auto"/>
      </w:pPr>
    </w:p>
    <w:p w14:paraId="078ABD40" w14:textId="77777777" w:rsidR="00402B56" w:rsidRDefault="00402B56" w:rsidP="00402B56">
      <w:pPr>
        <w:jc w:val="center"/>
        <w:rPr>
          <w:b/>
        </w:rPr>
      </w:pPr>
      <w:r w:rsidRPr="00B73BB9">
        <w:rPr>
          <w:b/>
        </w:rPr>
        <w:t xml:space="preserve">Proposed quotas for balancing by </w:t>
      </w:r>
      <w:r>
        <w:rPr>
          <w:b/>
        </w:rPr>
        <w:t>Role</w:t>
      </w:r>
    </w:p>
    <w:p w14:paraId="708AE9FC" w14:textId="77777777" w:rsidR="004241C4" w:rsidRDefault="004241C4" w:rsidP="004241C4">
      <w:pPr>
        <w:spacing w:after="0" w:line="240" w:lineRule="auto"/>
      </w:pPr>
    </w:p>
    <w:p w14:paraId="1C3F490F" w14:textId="77777777" w:rsidR="004241C4" w:rsidRDefault="004241C4" w:rsidP="004241C4">
      <w:pPr>
        <w:spacing w:after="0" w:line="240" w:lineRule="auto"/>
      </w:pPr>
    </w:p>
    <w:p w14:paraId="42E27620" w14:textId="77777777" w:rsidR="00B043F9" w:rsidRPr="002E1F3A" w:rsidRDefault="001D04E9" w:rsidP="00911323">
      <w:pPr>
        <w:pStyle w:val="Heading2"/>
      </w:pPr>
      <w:r w:rsidRPr="002E1F3A">
        <w:lastRenderedPageBreak/>
        <w:t xml:space="preserve">Bootstrap </w:t>
      </w:r>
      <w:r w:rsidR="002E1F3A" w:rsidRPr="002E1F3A">
        <w:t>TAB Election Process</w:t>
      </w:r>
    </w:p>
    <w:p w14:paraId="04DA93E1" w14:textId="77777777" w:rsidR="00AF1846" w:rsidRDefault="007B5D2A" w:rsidP="00AF1846">
      <w:pPr>
        <w:spacing w:after="120"/>
      </w:pPr>
      <w:r>
        <w:t xml:space="preserve">The election of the first TAB </w:t>
      </w:r>
      <w:r w:rsidR="00AF1846">
        <w:t>needs to be</w:t>
      </w:r>
      <w:r>
        <w:t xml:space="preserve"> </w:t>
      </w:r>
      <w:r w:rsidR="00AF1846">
        <w:t>significantly</w:t>
      </w:r>
      <w:r>
        <w:t xml:space="preserve"> differ</w:t>
      </w:r>
      <w:r w:rsidR="00AF1846">
        <w:t>ent from the usual process in several ways. Specifically,</w:t>
      </w:r>
    </w:p>
    <w:p w14:paraId="5067C194" w14:textId="7690EC56" w:rsidR="00AF1846" w:rsidRDefault="00AF1846" w:rsidP="00AF1846">
      <w:pPr>
        <w:numPr>
          <w:ilvl w:val="0"/>
          <w:numId w:val="35"/>
        </w:numPr>
        <w:spacing w:after="0"/>
        <w:ind w:left="714" w:hanging="357"/>
      </w:pPr>
      <w:r>
        <w:t>A</w:t>
      </w:r>
      <w:r w:rsidR="007B5D2A">
        <w:t>ll 12 seats of TAB have to be fil</w:t>
      </w:r>
      <w:r w:rsidR="00B1018D">
        <w:t xml:space="preserve">led at once whereas later only </w:t>
      </w:r>
      <w:ins w:id="72" w:author="Johan Herman Stehouwer" w:date="2014-06-11T12:41:00Z">
        <w:r w:rsidR="00663349">
          <w:t>4</w:t>
        </w:r>
      </w:ins>
      <w:ins w:id="73" w:author="NEW" w:date="2014-05-20T18:10:00Z">
        <w:del w:id="74" w:author="Johan Herman Stehouwer" w:date="2014-06-11T12:41:00Z">
          <w:r w:rsidR="00B1018D" w:rsidDel="00663349">
            <w:delText>6</w:delText>
          </w:r>
        </w:del>
      </w:ins>
      <w:r w:rsidR="007B5D2A">
        <w:t xml:space="preserve"> seats will be </w:t>
      </w:r>
      <w:r w:rsidR="00F8308E">
        <w:t>replaced in each election</w:t>
      </w:r>
      <w:r>
        <w:t>;</w:t>
      </w:r>
      <w:r w:rsidR="00F8308E">
        <w:t xml:space="preserve"> </w:t>
      </w:r>
    </w:p>
    <w:p w14:paraId="377A365D" w14:textId="77777777" w:rsidR="00AF1846" w:rsidRDefault="00AF1846" w:rsidP="00AF1846">
      <w:pPr>
        <w:numPr>
          <w:ilvl w:val="0"/>
          <w:numId w:val="35"/>
        </w:numPr>
        <w:spacing w:after="0"/>
        <w:ind w:left="714" w:hanging="357"/>
      </w:pPr>
      <w:r>
        <w:t>T</w:t>
      </w:r>
      <w:r w:rsidR="00F8308E">
        <w:t>here is a need to establish a TAB quickly without the chance to have a full discussion at the Plenary</w:t>
      </w:r>
      <w:r>
        <w:t>;</w:t>
      </w:r>
      <w:r w:rsidR="00F8308E">
        <w:t xml:space="preserve"> </w:t>
      </w:r>
    </w:p>
    <w:p w14:paraId="66846154" w14:textId="77777777" w:rsidR="00AF1846" w:rsidRDefault="00AF1846" w:rsidP="00AF1846">
      <w:pPr>
        <w:numPr>
          <w:ilvl w:val="0"/>
          <w:numId w:val="35"/>
        </w:numPr>
        <w:spacing w:after="0"/>
        <w:ind w:left="714" w:hanging="357"/>
      </w:pPr>
      <w:r>
        <w:t>A</w:t>
      </w:r>
      <w:r w:rsidR="007B5D2A">
        <w:t>s there are no continuing members</w:t>
      </w:r>
      <w:r w:rsidR="00F8308E">
        <w:t>,</w:t>
      </w:r>
      <w:r w:rsidR="007B5D2A">
        <w:t xml:space="preserve"> it is impossible to see which </w:t>
      </w:r>
      <w:r w:rsidR="004738B7">
        <w:t>gaps in expertise have to be filled</w:t>
      </w:r>
      <w:r w:rsidR="007B5D2A">
        <w:t xml:space="preserve"> by the new members</w:t>
      </w:r>
      <w:r>
        <w:t>;</w:t>
      </w:r>
      <w:r w:rsidR="00F8308E">
        <w:t xml:space="preserve"> </w:t>
      </w:r>
    </w:p>
    <w:p w14:paraId="7F96C1A8" w14:textId="77777777" w:rsidR="00AF1846" w:rsidRDefault="00AF1846" w:rsidP="00AF1846">
      <w:pPr>
        <w:numPr>
          <w:ilvl w:val="0"/>
          <w:numId w:val="35"/>
        </w:numPr>
        <w:spacing w:after="0"/>
        <w:ind w:left="714" w:hanging="357"/>
      </w:pPr>
      <w:r>
        <w:t>T</w:t>
      </w:r>
      <w:r w:rsidR="00F8308E">
        <w:t xml:space="preserve">here has been little time for the membership to see who the key figures are in the technical </w:t>
      </w:r>
      <w:r>
        <w:t>work of the RDA; and</w:t>
      </w:r>
      <w:r w:rsidR="00F8308E">
        <w:t xml:space="preserve"> </w:t>
      </w:r>
    </w:p>
    <w:p w14:paraId="55904AAF" w14:textId="77777777" w:rsidR="00AF1846" w:rsidRDefault="00AF1846" w:rsidP="00AF1846">
      <w:pPr>
        <w:numPr>
          <w:ilvl w:val="0"/>
          <w:numId w:val="35"/>
        </w:numPr>
        <w:spacing w:after="120"/>
        <w:ind w:left="714" w:hanging="357"/>
      </w:pPr>
      <w:r>
        <w:t>I</w:t>
      </w:r>
      <w:r w:rsidR="007B5D2A">
        <w:t>n</w:t>
      </w:r>
      <w:r w:rsidR="004738B7">
        <w:t xml:space="preserve"> </w:t>
      </w:r>
      <w:r w:rsidR="007B5D2A">
        <w:t xml:space="preserve">order to introduce the stagger in future elections, some members will have </w:t>
      </w:r>
      <w:r w:rsidR="004738B7">
        <w:t xml:space="preserve">to have </w:t>
      </w:r>
      <w:r w:rsidR="007B5D2A">
        <w:t xml:space="preserve">a term of </w:t>
      </w:r>
      <w:r w:rsidR="004738B7">
        <w:t xml:space="preserve">just 1 year, </w:t>
      </w:r>
      <w:r w:rsidR="002E5ABF">
        <w:t xml:space="preserve">and </w:t>
      </w:r>
      <w:r w:rsidR="007B5D2A">
        <w:t xml:space="preserve">others </w:t>
      </w:r>
      <w:ins w:id="75" w:author="NEW" w:date="2014-05-20T18:10:00Z">
        <w:r w:rsidR="007B5D2A">
          <w:t>2</w:t>
        </w:r>
      </w:ins>
      <w:r w:rsidR="007B5D2A">
        <w:t xml:space="preserve"> years. </w:t>
      </w:r>
    </w:p>
    <w:p w14:paraId="1B8DF0C5" w14:textId="77777777" w:rsidR="001D04E9" w:rsidRDefault="004738B7" w:rsidP="0019433C">
      <w:r>
        <w:t xml:space="preserve">Therefore, </w:t>
      </w:r>
      <w:r w:rsidR="00734F38">
        <w:t xml:space="preserve">the </w:t>
      </w:r>
      <w:r w:rsidR="00625B68">
        <w:t xml:space="preserve">initial </w:t>
      </w:r>
      <w:r w:rsidR="001D04E9">
        <w:t xml:space="preserve">TAB </w:t>
      </w:r>
      <w:r w:rsidR="00734F38">
        <w:t>selection</w:t>
      </w:r>
      <w:r w:rsidR="001D04E9">
        <w:t xml:space="preserve"> process will </w:t>
      </w:r>
      <w:r w:rsidR="00734F38">
        <w:t xml:space="preserve">have </w:t>
      </w:r>
      <w:r>
        <w:t xml:space="preserve">to be substantially different from the process described above. </w:t>
      </w:r>
    </w:p>
    <w:p w14:paraId="2F5A7D33" w14:textId="77777777" w:rsidR="004738B7" w:rsidRDefault="004738B7" w:rsidP="0019433C">
      <w:r>
        <w:t xml:space="preserve">This section proposes a selection process for the first TAB </w:t>
      </w:r>
      <w:r w:rsidR="00AF1846">
        <w:t xml:space="preserve">which addresses these differences by selecting the initial TAB in two halves. One </w:t>
      </w:r>
      <w:r w:rsidR="00F8308E">
        <w:t>half</w:t>
      </w:r>
      <w:r>
        <w:t xml:space="preserve"> of the members </w:t>
      </w:r>
      <w:r w:rsidR="00AF1846">
        <w:t xml:space="preserve">of the initial TAB </w:t>
      </w:r>
      <w:r>
        <w:t>are nominated by council as interim members who will play the role of the continuing TAB members and stand down after one year</w:t>
      </w:r>
      <w:r w:rsidR="00AF1846">
        <w:t xml:space="preserve">. The </w:t>
      </w:r>
      <w:r w:rsidR="00F8308E">
        <w:t>other half</w:t>
      </w:r>
      <w:r>
        <w:t xml:space="preserve"> are chosen by the election process above in the normal way.  The nominated members will be chosen </w:t>
      </w:r>
      <w:r w:rsidR="00F8308E">
        <w:t xml:space="preserve">so as </w:t>
      </w:r>
      <w:r>
        <w:t xml:space="preserve">to </w:t>
      </w:r>
      <w:r w:rsidR="00AF1846">
        <w:t>provide</w:t>
      </w:r>
      <w:r>
        <w:t xml:space="preserve"> </w:t>
      </w:r>
      <w:r w:rsidR="00F8308E">
        <w:t xml:space="preserve">a minimum level of balance and </w:t>
      </w:r>
      <w:r w:rsidR="00AF1846">
        <w:t xml:space="preserve">introduce the stagger which will be used in later elections. </w:t>
      </w:r>
    </w:p>
    <w:p w14:paraId="3D81D9E1" w14:textId="77777777" w:rsidR="00E25331" w:rsidRDefault="00734F38" w:rsidP="006B515E">
      <w:pPr>
        <w:numPr>
          <w:ilvl w:val="0"/>
          <w:numId w:val="17"/>
        </w:numPr>
      </w:pPr>
      <w:r>
        <w:t>An</w:t>
      </w:r>
      <w:r w:rsidR="001D04E9">
        <w:t xml:space="preserve"> </w:t>
      </w:r>
      <w:r w:rsidR="00AF1846">
        <w:t>initial</w:t>
      </w:r>
      <w:r w:rsidR="001D04E9">
        <w:t xml:space="preserve"> </w:t>
      </w:r>
      <w:r>
        <w:t>half-</w:t>
      </w:r>
      <w:r w:rsidR="001D04E9">
        <w:t xml:space="preserve">TAB </w:t>
      </w:r>
      <w:r w:rsidR="004738B7">
        <w:t xml:space="preserve">is </w:t>
      </w:r>
      <w:r w:rsidR="00F8308E">
        <w:t>chosen by nomination by Council</w:t>
      </w:r>
      <w:r w:rsidR="004738B7">
        <w:t xml:space="preserve">. These TAB members are chosen in order to </w:t>
      </w:r>
      <w:r w:rsidR="00AF1846">
        <w:t xml:space="preserve">provide a breadth of expertise which forms a basis for the balances which need to be established. These members are interim members of TAB and will stand down or stand for re-election </w:t>
      </w:r>
      <w:r w:rsidR="00E25331">
        <w:t xml:space="preserve">after one year. </w:t>
      </w:r>
      <w:r w:rsidR="008C619D">
        <w:t>Their initial year as interim members of TAB will not count towards these individual’s maximum term on TAB.</w:t>
      </w:r>
    </w:p>
    <w:p w14:paraId="39906A1A" w14:textId="77777777" w:rsidR="00BF132C" w:rsidRDefault="00E25331" w:rsidP="00E25331">
      <w:pPr>
        <w:numPr>
          <w:ilvl w:val="0"/>
          <w:numId w:val="17"/>
        </w:numPr>
      </w:pPr>
      <w:r>
        <w:t>A second half TAB is chosen by the normal election process albeit time-compressed and without the opportunity for the usual process at the plenary</w:t>
      </w:r>
      <w:r w:rsidR="0042476D">
        <w:t>.</w:t>
      </w:r>
      <w:r w:rsidR="00484D84">
        <w:t xml:space="preserve"> </w:t>
      </w:r>
    </w:p>
    <w:p w14:paraId="7443275B" w14:textId="77777777" w:rsidR="00E25331" w:rsidRDefault="00E25331" w:rsidP="00E25331">
      <w:pPr>
        <w:numPr>
          <w:ilvl w:val="0"/>
          <w:numId w:val="17"/>
        </w:numPr>
      </w:pPr>
      <w:r>
        <w:t>If one or both of these elected members are elected as co-chairs of TAB, they do not have to stand for re-election to TAB as per the usual process for co-chair elections.</w:t>
      </w:r>
    </w:p>
    <w:p w14:paraId="4F49CBF0" w14:textId="77777777" w:rsidR="001D04E9" w:rsidRDefault="00BF132C" w:rsidP="007F0B10">
      <w:pPr>
        <w:numPr>
          <w:ilvl w:val="0"/>
          <w:numId w:val="17"/>
        </w:numPr>
      </w:pPr>
      <w:r>
        <w:t xml:space="preserve">Note that exactly how many </w:t>
      </w:r>
      <w:ins w:id="76" w:author="Stefanie Kethers" w:date="2014-05-22T16:21:00Z">
        <w:r w:rsidR="007F0B10">
          <w:t>TAB positions will be available at each election</w:t>
        </w:r>
      </w:ins>
      <w:r>
        <w:t xml:space="preserve"> will depend on which group the TAB co-chairs are chosen from and whether some TAB members resign their position before their term is finished.</w:t>
      </w:r>
    </w:p>
    <w:p w14:paraId="685B7188" w14:textId="0CF7AFE5" w:rsidR="004B6D46" w:rsidRDefault="004B6D46" w:rsidP="00282232">
      <w:pPr>
        <w:spacing w:before="100" w:beforeAutospacing="1" w:after="100" w:afterAutospacing="1" w:line="240" w:lineRule="auto"/>
        <w:rPr>
          <w:ins w:id="77" w:author="Mark Parsons" w:date="2014-06-11T07:27:00Z"/>
        </w:rPr>
      </w:pPr>
      <w:ins w:id="78" w:author="Mark Parsons" w:date="2014-06-11T07:26:00Z">
        <w:r>
          <w:t xml:space="preserve">The second TAB election (September 2014) will bring us </w:t>
        </w:r>
      </w:ins>
      <w:ins w:id="79" w:author="Mark Parsons" w:date="2014-06-11T07:33:00Z">
        <w:r w:rsidR="009F27E2">
          <w:t xml:space="preserve">closer </w:t>
        </w:r>
      </w:ins>
      <w:bookmarkStart w:id="80" w:name="_GoBack"/>
      <w:bookmarkEnd w:id="80"/>
      <w:ins w:id="81" w:author="Mark Parsons" w:date="2014-06-11T07:26:00Z">
        <w:r>
          <w:t>to steady state</w:t>
        </w:r>
      </w:ins>
      <w:ins w:id="82" w:author="Mark Parsons" w:date="2014-06-11T07:27:00Z">
        <w:r>
          <w:t>:</w:t>
        </w:r>
      </w:ins>
    </w:p>
    <w:p w14:paraId="5D7ABB18" w14:textId="77777777" w:rsidR="004B6D46" w:rsidRDefault="004B6D46" w:rsidP="009F27E2">
      <w:pPr>
        <w:numPr>
          <w:ilvl w:val="0"/>
          <w:numId w:val="38"/>
        </w:numPr>
        <w:spacing w:before="100" w:beforeAutospacing="1" w:after="100" w:afterAutospacing="1" w:line="240" w:lineRule="auto"/>
        <w:rPr>
          <w:ins w:id="83" w:author="Mark Parsons" w:date="2014-06-11T07:28:00Z"/>
        </w:rPr>
        <w:pPrChange w:id="84" w:author="Mark Parsons" w:date="2014-06-11T07:33:00Z">
          <w:pPr>
            <w:spacing w:before="100" w:beforeAutospacing="1" w:after="100" w:afterAutospacing="1" w:line="240" w:lineRule="auto"/>
          </w:pPr>
        </w:pPrChange>
      </w:pPr>
      <w:ins w:id="85" w:author="Mark Parsons" w:date="2014-06-11T07:27:00Z">
        <w:r>
          <w:t>Four of the appointed members will step down and may stand for election</w:t>
        </w:r>
      </w:ins>
      <w:ins w:id="86" w:author="Mark Parsons" w:date="2014-06-11T07:28:00Z">
        <w:r>
          <w:t>.</w:t>
        </w:r>
      </w:ins>
    </w:p>
    <w:p w14:paraId="6C0567FC" w14:textId="1C988CFE" w:rsidR="004B6D46" w:rsidRDefault="004B6D46" w:rsidP="009F27E2">
      <w:pPr>
        <w:numPr>
          <w:ilvl w:val="0"/>
          <w:numId w:val="38"/>
        </w:numPr>
        <w:spacing w:before="100" w:beforeAutospacing="1" w:after="100" w:afterAutospacing="1" w:line="240" w:lineRule="auto"/>
        <w:rPr>
          <w:ins w:id="87" w:author="Mark Parsons" w:date="2014-06-11T07:29:00Z"/>
        </w:rPr>
        <w:pPrChange w:id="88" w:author="Mark Parsons" w:date="2014-06-11T07:33:00Z">
          <w:pPr>
            <w:spacing w:before="100" w:beforeAutospacing="1" w:after="100" w:afterAutospacing="1" w:line="240" w:lineRule="auto"/>
          </w:pPr>
        </w:pPrChange>
      </w:pPr>
      <w:ins w:id="89" w:author="Mark Parsons" w:date="2014-06-11T07:28:00Z">
        <w:r>
          <w:t xml:space="preserve">One of the chairs will remain based on mutual </w:t>
        </w:r>
      </w:ins>
      <w:ins w:id="90" w:author="Mark Parsons" w:date="2014-06-11T07:29:00Z">
        <w:r w:rsidR="009F27E2">
          <w:t>agreement or random selection.</w:t>
        </w:r>
      </w:ins>
    </w:p>
    <w:p w14:paraId="38D9F4FE" w14:textId="0EC22280" w:rsidR="009F27E2" w:rsidRDefault="009F27E2" w:rsidP="009F27E2">
      <w:pPr>
        <w:numPr>
          <w:ilvl w:val="0"/>
          <w:numId w:val="38"/>
        </w:numPr>
        <w:spacing w:before="100" w:beforeAutospacing="1" w:after="100" w:afterAutospacing="1" w:line="240" w:lineRule="auto"/>
        <w:rPr>
          <w:ins w:id="91" w:author="Mark Parsons" w:date="2014-06-11T07:29:00Z"/>
        </w:rPr>
        <w:pPrChange w:id="92" w:author="Mark Parsons" w:date="2014-06-11T07:33:00Z">
          <w:pPr>
            <w:spacing w:before="100" w:beforeAutospacing="1" w:after="100" w:afterAutospacing="1" w:line="240" w:lineRule="auto"/>
          </w:pPr>
        </w:pPrChange>
      </w:pPr>
      <w:ins w:id="93" w:author="Mark Parsons" w:date="2014-06-11T07:29:00Z">
        <w:r>
          <w:t>Four new members will be elected to 3-year terms.</w:t>
        </w:r>
      </w:ins>
    </w:p>
    <w:p w14:paraId="2365AD9D" w14:textId="6A283372" w:rsidR="009F27E2" w:rsidRDefault="009F27E2" w:rsidP="009F27E2">
      <w:pPr>
        <w:numPr>
          <w:ilvl w:val="0"/>
          <w:numId w:val="38"/>
        </w:numPr>
        <w:spacing w:before="100" w:beforeAutospacing="1" w:after="100" w:afterAutospacing="1" w:line="240" w:lineRule="auto"/>
        <w:rPr>
          <w:ins w:id="94" w:author="Mark Parsons" w:date="2014-06-11T07:30:00Z"/>
        </w:rPr>
        <w:pPrChange w:id="95" w:author="Mark Parsons" w:date="2014-06-11T07:33:00Z">
          <w:pPr>
            <w:spacing w:before="100" w:beforeAutospacing="1" w:after="100" w:afterAutospacing="1" w:line="240" w:lineRule="auto"/>
          </w:pPr>
        </w:pPrChange>
      </w:pPr>
      <w:ins w:id="96" w:author="Mark Parsons" w:date="2014-06-11T07:29:00Z">
        <w:r>
          <w:t>Council will make one final appointment for a one-year term.</w:t>
        </w:r>
      </w:ins>
    </w:p>
    <w:p w14:paraId="234A7E92" w14:textId="35B647A9" w:rsidR="009F27E2" w:rsidRDefault="009F27E2" w:rsidP="009F27E2">
      <w:pPr>
        <w:numPr>
          <w:ilvl w:val="0"/>
          <w:numId w:val="38"/>
        </w:numPr>
        <w:spacing w:before="100" w:beforeAutospacing="1" w:after="100" w:afterAutospacing="1" w:line="240" w:lineRule="auto"/>
        <w:rPr>
          <w:ins w:id="97" w:author="Mark Parsons" w:date="2014-06-11T07:31:00Z"/>
        </w:rPr>
        <w:pPrChange w:id="98" w:author="Mark Parsons" w:date="2014-06-11T07:33:00Z">
          <w:pPr>
            <w:spacing w:before="100" w:beforeAutospacing="1" w:after="100" w:afterAutospacing="1" w:line="240" w:lineRule="auto"/>
          </w:pPr>
        </w:pPrChange>
      </w:pPr>
      <w:ins w:id="99" w:author="Mark Parsons" w:date="2014-06-11T07:30:00Z">
        <w:r>
          <w:lastRenderedPageBreak/>
          <w:t xml:space="preserve">Prior to the September 2015 </w:t>
        </w:r>
      </w:ins>
      <w:ins w:id="100" w:author="Mark Parsons" w:date="2014-06-11T07:31:00Z">
        <w:r>
          <w:t>Plenary and election</w:t>
        </w:r>
      </w:ins>
      <w:ins w:id="101" w:author="Mark Parsons" w:date="2014-06-11T07:30:00Z">
        <w:r>
          <w:t xml:space="preserve">, the two remaining appointees and two of the initial six </w:t>
        </w:r>
      </w:ins>
      <w:ins w:id="102" w:author="Mark Parsons" w:date="2014-06-11T07:31:00Z">
        <w:r>
          <w:t xml:space="preserve">elected members will step down. The two elected members who step down will be chosen by mutual agreement or randomly. They may run for </w:t>
        </w:r>
      </w:ins>
      <w:ins w:id="103" w:author="Mark Parsons" w:date="2014-06-11T07:32:00Z">
        <w:r>
          <w:t>re-election</w:t>
        </w:r>
      </w:ins>
      <w:ins w:id="104" w:author="Mark Parsons" w:date="2014-06-11T07:31:00Z">
        <w:r>
          <w:t>.</w:t>
        </w:r>
      </w:ins>
    </w:p>
    <w:p w14:paraId="6A89532F" w14:textId="2EC2E2E5" w:rsidR="009F27E2" w:rsidRDefault="009F27E2" w:rsidP="009F27E2">
      <w:pPr>
        <w:numPr>
          <w:ilvl w:val="0"/>
          <w:numId w:val="38"/>
        </w:numPr>
        <w:spacing w:before="100" w:beforeAutospacing="1" w:after="100" w:afterAutospacing="1" w:line="240" w:lineRule="auto"/>
        <w:rPr>
          <w:ins w:id="105" w:author="Mark Parsons" w:date="2014-06-11T07:29:00Z"/>
        </w:rPr>
        <w:pPrChange w:id="106" w:author="Mark Parsons" w:date="2014-06-11T07:33:00Z">
          <w:pPr>
            <w:spacing w:before="100" w:beforeAutospacing="1" w:after="100" w:afterAutospacing="1" w:line="240" w:lineRule="auto"/>
          </w:pPr>
        </w:pPrChange>
      </w:pPr>
      <w:ins w:id="107" w:author="Mark Parsons" w:date="2014-06-11T07:32:00Z">
        <w:r>
          <w:t xml:space="preserve">The September 2015 election process will then be in steady state as </w:t>
        </w:r>
      </w:ins>
      <w:ins w:id="108" w:author="Mark Parsons" w:date="2014-06-11T07:33:00Z">
        <w:r>
          <w:t>described</w:t>
        </w:r>
      </w:ins>
      <w:ins w:id="109" w:author="Mark Parsons" w:date="2014-06-11T07:32:00Z">
        <w:r>
          <w:t xml:space="preserve"> above</w:t>
        </w:r>
      </w:ins>
      <w:ins w:id="110" w:author="Mark Parsons" w:date="2014-06-11T07:33:00Z">
        <w:r>
          <w:t>.</w:t>
        </w:r>
      </w:ins>
    </w:p>
    <w:p w14:paraId="48B24065" w14:textId="77777777" w:rsidR="009F27E2" w:rsidRPr="004B6D46" w:rsidRDefault="009F27E2" w:rsidP="004B6D46">
      <w:pPr>
        <w:spacing w:before="100" w:beforeAutospacing="1" w:after="100" w:afterAutospacing="1" w:line="240" w:lineRule="auto"/>
        <w:rPr>
          <w:ins w:id="111" w:author="Mark Parsons" w:date="2014-06-11T07:28:00Z"/>
          <w:rFonts w:eastAsia="Times New Roman"/>
          <w:b/>
          <w:bCs/>
          <w:iCs/>
          <w:sz w:val="28"/>
          <w:szCs w:val="28"/>
          <w:rPrChange w:id="112" w:author="Mark Parsons" w:date="2014-06-11T07:28:00Z">
            <w:rPr>
              <w:ins w:id="113" w:author="Mark Parsons" w:date="2014-06-11T07:28:00Z"/>
            </w:rPr>
          </w:rPrChange>
        </w:rPr>
      </w:pPr>
    </w:p>
    <w:p w14:paraId="5D219605" w14:textId="4868800E" w:rsidR="00BF132C" w:rsidRPr="004B6D46" w:rsidRDefault="00BF132C" w:rsidP="004B6D46">
      <w:pPr>
        <w:spacing w:before="100" w:beforeAutospacing="1" w:after="100" w:afterAutospacing="1" w:line="240" w:lineRule="auto"/>
        <w:rPr>
          <w:rFonts w:eastAsia="Times New Roman"/>
          <w:b/>
          <w:bCs/>
          <w:iCs/>
          <w:sz w:val="28"/>
          <w:szCs w:val="28"/>
        </w:rPr>
      </w:pPr>
      <w:r>
        <w:br w:type="page"/>
      </w:r>
      <w:r w:rsidR="002C193E" w:rsidRPr="004B6D46">
        <w:rPr>
          <w:rFonts w:eastAsia="Times New Roman"/>
          <w:b/>
          <w:bCs/>
          <w:iCs/>
          <w:sz w:val="28"/>
          <w:szCs w:val="28"/>
        </w:rPr>
        <w:lastRenderedPageBreak/>
        <w:t>Bootstr</w:t>
      </w:r>
      <w:r w:rsidRPr="004B6D46">
        <w:rPr>
          <w:rFonts w:eastAsia="Times New Roman"/>
          <w:b/>
          <w:bCs/>
          <w:iCs/>
          <w:sz w:val="28"/>
          <w:szCs w:val="28"/>
        </w:rPr>
        <w:t>ap TAB co-chair election process</w:t>
      </w:r>
    </w:p>
    <w:p w14:paraId="6C8523DE" w14:textId="77777777" w:rsidR="00BF132C" w:rsidRDefault="00BF132C" w:rsidP="00282232">
      <w:pPr>
        <w:spacing w:before="100" w:beforeAutospacing="1" w:after="100" w:afterAutospacing="1" w:line="240" w:lineRule="auto"/>
      </w:pPr>
      <w:r w:rsidRPr="00BF132C">
        <w:t>Once the initial TAB is established</w:t>
      </w:r>
      <w:r>
        <w:t>,</w:t>
      </w:r>
      <w:r w:rsidRPr="00BF132C">
        <w:t xml:space="preserve"> the co-chairs will be elected by </w:t>
      </w:r>
      <w:r>
        <w:t>all</w:t>
      </w:r>
      <w:r w:rsidRPr="00BF132C">
        <w:t xml:space="preserve"> 12 TAB members in the usual way.</w:t>
      </w:r>
      <w:r w:rsidR="001633B6">
        <w:t xml:space="preserve"> The</w:t>
      </w:r>
      <w:r>
        <w:t xml:space="preserve"> co-chairs will take on their role immediately.</w:t>
      </w:r>
    </w:p>
    <w:p w14:paraId="4ABDE49F" w14:textId="77777777" w:rsidR="00BF132C" w:rsidRDefault="0042476D" w:rsidP="00282232">
      <w:pPr>
        <w:spacing w:before="100" w:beforeAutospacing="1" w:after="100" w:afterAutospacing="1" w:line="240" w:lineRule="auto"/>
      </w:pPr>
      <w:r>
        <w:t xml:space="preserve">After </w:t>
      </w:r>
      <w:ins w:id="114" w:author="NEW" w:date="2014-05-20T18:10:00Z">
        <w:r>
          <w:t>12</w:t>
        </w:r>
      </w:ins>
      <w:r w:rsidR="00BF132C">
        <w:t xml:space="preserve"> months one of the co-chairs will stand down or stand for re-election in order to introduce the normal timing and stagger to the co</w:t>
      </w:r>
      <w:r w:rsidR="00DA6A57">
        <w:t xml:space="preserve">-chair elections.  The initial </w:t>
      </w:r>
      <w:ins w:id="115" w:author="NEW" w:date="2014-05-20T18:10:00Z">
        <w:r w:rsidR="00DA6A57">
          <w:t>12</w:t>
        </w:r>
      </w:ins>
      <w:r w:rsidR="00BF132C">
        <w:t xml:space="preserve"> months will not count as part of this co-chairs maximum term.</w:t>
      </w:r>
    </w:p>
    <w:p w14:paraId="71F89408" w14:textId="77777777" w:rsidR="00B133CB" w:rsidRDefault="00BF132C" w:rsidP="00282232">
      <w:pPr>
        <w:spacing w:before="100" w:beforeAutospacing="1" w:after="100" w:afterAutospacing="1" w:line="240" w:lineRule="auto"/>
      </w:pPr>
      <w:r>
        <w:t xml:space="preserve">The choice of which co-chair </w:t>
      </w:r>
      <w:r w:rsidR="001633B6">
        <w:t>will stand down first</w:t>
      </w:r>
      <w:r>
        <w:t xml:space="preserve"> could be voluntary or random. </w:t>
      </w:r>
    </w:p>
    <w:p w14:paraId="6853E2CD" w14:textId="77777777" w:rsidR="00B133CB" w:rsidRDefault="00B133CB" w:rsidP="00282232">
      <w:pPr>
        <w:spacing w:before="100" w:beforeAutospacing="1" w:after="100" w:afterAutospacing="1" w:line="240" w:lineRule="auto"/>
      </w:pPr>
    </w:p>
    <w:p w14:paraId="7530C1E3" w14:textId="77777777" w:rsidR="000E6AB1" w:rsidRPr="00BF132C" w:rsidRDefault="00282232" w:rsidP="00282232">
      <w:pPr>
        <w:spacing w:before="100" w:beforeAutospacing="1" w:after="100" w:afterAutospacing="1" w:line="240" w:lineRule="auto"/>
      </w:pPr>
      <w:r>
        <w:br w:type="page"/>
      </w:r>
      <w:r w:rsidRPr="00BC7E63">
        <w:rPr>
          <w:b/>
        </w:rPr>
        <w:lastRenderedPageBreak/>
        <w:t>Appendix</w:t>
      </w:r>
      <w:r>
        <w:t xml:space="preserve"> </w:t>
      </w:r>
      <w:r w:rsidR="000E6AB1">
        <w:rPr>
          <w:b/>
        </w:rPr>
        <w:t>Some other possible c</w:t>
      </w:r>
      <w:r w:rsidRPr="00937114">
        <w:rPr>
          <w:b/>
        </w:rPr>
        <w:t xml:space="preserve">lassifications for </w:t>
      </w:r>
      <w:r w:rsidR="000E6AB1">
        <w:rPr>
          <w:b/>
        </w:rPr>
        <w:t>b</w:t>
      </w:r>
      <w:r>
        <w:rPr>
          <w:b/>
        </w:rPr>
        <w:t>alancing</w:t>
      </w:r>
    </w:p>
    <w:p w14:paraId="6A8B257C" w14:textId="77777777" w:rsidR="00282232" w:rsidRPr="00BC7E63" w:rsidRDefault="00282232" w:rsidP="00282232">
      <w:pPr>
        <w:spacing w:before="100" w:beforeAutospacing="1" w:after="100" w:afterAutospacing="1" w:line="240" w:lineRule="auto"/>
        <w:rPr>
          <w:b/>
        </w:rPr>
      </w:pPr>
      <w:r w:rsidRPr="00BC7E63">
        <w:rPr>
          <w:b/>
        </w:rPr>
        <w:t>Domain</w:t>
      </w:r>
    </w:p>
    <w:p w14:paraId="772A0858" w14:textId="77777777" w:rsidR="00282232" w:rsidRDefault="00282232" w:rsidP="00282232">
      <w:pPr>
        <w:spacing w:before="100" w:beforeAutospacing="1" w:after="100" w:afterAutospacing="1" w:line="240" w:lineRule="auto"/>
      </w:pPr>
      <w:r>
        <w:t xml:space="preserve"> Below are three possible classifications of domain. We might need to merge so categories as we need a very small number of categories (about 4-6).</w:t>
      </w:r>
    </w:p>
    <w:p w14:paraId="228F134E" w14:textId="77777777" w:rsidR="00282232" w:rsidRPr="000E6AB1" w:rsidRDefault="00282232" w:rsidP="00282232">
      <w:pPr>
        <w:spacing w:before="100" w:beforeAutospacing="1" w:after="100" w:afterAutospacing="1" w:line="240" w:lineRule="auto"/>
        <w:rPr>
          <w:rFonts w:ascii="Times New Roman" w:hAnsi="Times New Roman"/>
          <w:b/>
          <w:sz w:val="24"/>
          <w:szCs w:val="24"/>
          <w:lang w:eastAsia="en-GB"/>
        </w:rPr>
      </w:pPr>
      <w:r w:rsidRPr="000E6AB1">
        <w:rPr>
          <w:b/>
        </w:rPr>
        <w:t xml:space="preserve"> Top level Dewey Decimal Classification Classes</w:t>
      </w:r>
    </w:p>
    <w:p w14:paraId="65E44A36" w14:textId="77777777" w:rsidR="00282232" w:rsidRPr="00717732" w:rsidRDefault="00B74D48" w:rsidP="00282232">
      <w:pPr>
        <w:numPr>
          <w:ilvl w:val="0"/>
          <w:numId w:val="25"/>
        </w:numPr>
        <w:spacing w:before="100" w:beforeAutospacing="1" w:after="100" w:afterAutospacing="1" w:line="240" w:lineRule="auto"/>
        <w:rPr>
          <w:rFonts w:ascii="Times New Roman" w:hAnsi="Times New Roman"/>
          <w:sz w:val="24"/>
          <w:szCs w:val="24"/>
          <w:lang w:eastAsia="en-GB"/>
        </w:rPr>
      </w:pPr>
      <w:hyperlink r:id="rId11" w:anchor="Class_000_.E2.80.93_Computer_science.2C_information_.26_general_works" w:tooltip="List of Dewey Decimal classes" w:history="1">
        <w:r w:rsidR="00282232" w:rsidRPr="00717732">
          <w:rPr>
            <w:rFonts w:ascii="Times New Roman" w:hAnsi="Times New Roman"/>
            <w:color w:val="0000FF"/>
            <w:sz w:val="24"/>
            <w:szCs w:val="24"/>
            <w:u w:val="single"/>
            <w:lang w:eastAsia="en-GB"/>
          </w:rPr>
          <w:t>000</w:t>
        </w:r>
      </w:hyperlink>
      <w:r w:rsidR="00282232" w:rsidRPr="00717732">
        <w:rPr>
          <w:rFonts w:ascii="Times New Roman" w:hAnsi="Times New Roman"/>
          <w:sz w:val="24"/>
          <w:szCs w:val="24"/>
          <w:lang w:eastAsia="en-GB"/>
        </w:rPr>
        <w:t xml:space="preserve"> – Computer science, Library and Information science &amp; general work</w:t>
      </w:r>
    </w:p>
    <w:p w14:paraId="01FFE046" w14:textId="77777777" w:rsidR="00282232" w:rsidRPr="00717732" w:rsidRDefault="00B74D48" w:rsidP="00282232">
      <w:pPr>
        <w:numPr>
          <w:ilvl w:val="0"/>
          <w:numId w:val="25"/>
        </w:numPr>
        <w:spacing w:before="100" w:beforeAutospacing="1" w:after="100" w:afterAutospacing="1" w:line="240" w:lineRule="auto"/>
        <w:rPr>
          <w:rFonts w:ascii="Times New Roman" w:hAnsi="Times New Roman"/>
          <w:sz w:val="24"/>
          <w:szCs w:val="24"/>
          <w:lang w:eastAsia="en-GB"/>
        </w:rPr>
      </w:pPr>
      <w:hyperlink r:id="rId12" w:anchor="Class_100_.E2.80.93_Philosophy_and_psychology" w:tooltip="List of Dewey Decimal classes" w:history="1">
        <w:r w:rsidR="00282232" w:rsidRPr="00717732">
          <w:rPr>
            <w:rFonts w:ascii="Times New Roman" w:hAnsi="Times New Roman"/>
            <w:color w:val="0000FF"/>
            <w:sz w:val="24"/>
            <w:szCs w:val="24"/>
            <w:u w:val="single"/>
            <w:lang w:eastAsia="en-GB"/>
          </w:rPr>
          <w:t>100</w:t>
        </w:r>
      </w:hyperlink>
      <w:r w:rsidR="00282232" w:rsidRPr="00717732">
        <w:rPr>
          <w:rFonts w:ascii="Times New Roman" w:hAnsi="Times New Roman"/>
          <w:sz w:val="24"/>
          <w:szCs w:val="24"/>
          <w:lang w:eastAsia="en-GB"/>
        </w:rPr>
        <w:t xml:space="preserve"> – Philosophy and psychology</w:t>
      </w:r>
    </w:p>
    <w:p w14:paraId="504B8B0F" w14:textId="77777777" w:rsidR="00282232" w:rsidRPr="00717732" w:rsidRDefault="00B74D48" w:rsidP="00282232">
      <w:pPr>
        <w:numPr>
          <w:ilvl w:val="0"/>
          <w:numId w:val="25"/>
        </w:numPr>
        <w:spacing w:before="100" w:beforeAutospacing="1" w:after="100" w:afterAutospacing="1" w:line="240" w:lineRule="auto"/>
        <w:rPr>
          <w:rFonts w:ascii="Times New Roman" w:hAnsi="Times New Roman"/>
          <w:sz w:val="24"/>
          <w:szCs w:val="24"/>
          <w:lang w:eastAsia="en-GB"/>
        </w:rPr>
      </w:pPr>
      <w:hyperlink r:id="rId13" w:anchor="Class_200_.E2.80.93_Religion" w:tooltip="List of Dewey Decimal classes" w:history="1">
        <w:r w:rsidR="00282232" w:rsidRPr="00717732">
          <w:rPr>
            <w:rFonts w:ascii="Times New Roman" w:hAnsi="Times New Roman"/>
            <w:color w:val="0000FF"/>
            <w:sz w:val="24"/>
            <w:szCs w:val="24"/>
            <w:u w:val="single"/>
            <w:lang w:eastAsia="en-GB"/>
          </w:rPr>
          <w:t>200</w:t>
        </w:r>
      </w:hyperlink>
      <w:r w:rsidR="00282232" w:rsidRPr="00717732">
        <w:rPr>
          <w:rFonts w:ascii="Times New Roman" w:hAnsi="Times New Roman"/>
          <w:sz w:val="24"/>
          <w:szCs w:val="24"/>
          <w:lang w:eastAsia="en-GB"/>
        </w:rPr>
        <w:t xml:space="preserve"> – Religion</w:t>
      </w:r>
    </w:p>
    <w:p w14:paraId="7D22B00A" w14:textId="77777777" w:rsidR="00282232" w:rsidRPr="00717732" w:rsidRDefault="00B74D48" w:rsidP="00282232">
      <w:pPr>
        <w:numPr>
          <w:ilvl w:val="0"/>
          <w:numId w:val="25"/>
        </w:numPr>
        <w:spacing w:before="100" w:beforeAutospacing="1" w:after="100" w:afterAutospacing="1" w:line="240" w:lineRule="auto"/>
        <w:rPr>
          <w:rFonts w:ascii="Times New Roman" w:hAnsi="Times New Roman"/>
          <w:sz w:val="24"/>
          <w:szCs w:val="24"/>
          <w:lang w:eastAsia="en-GB"/>
        </w:rPr>
      </w:pPr>
      <w:hyperlink r:id="rId14" w:anchor="Class_300_.E2.80.93_Social_sciences" w:tooltip="List of Dewey Decimal classes" w:history="1">
        <w:r w:rsidR="00282232" w:rsidRPr="00717732">
          <w:rPr>
            <w:rFonts w:ascii="Times New Roman" w:hAnsi="Times New Roman"/>
            <w:color w:val="0000FF"/>
            <w:sz w:val="24"/>
            <w:szCs w:val="24"/>
            <w:u w:val="single"/>
            <w:lang w:eastAsia="en-GB"/>
          </w:rPr>
          <w:t>300</w:t>
        </w:r>
      </w:hyperlink>
      <w:r w:rsidR="00282232" w:rsidRPr="00717732">
        <w:rPr>
          <w:rFonts w:ascii="Times New Roman" w:hAnsi="Times New Roman"/>
          <w:sz w:val="24"/>
          <w:szCs w:val="24"/>
          <w:lang w:eastAsia="en-GB"/>
        </w:rPr>
        <w:t xml:space="preserve"> – Social sciences</w:t>
      </w:r>
    </w:p>
    <w:p w14:paraId="36C86E90" w14:textId="77777777" w:rsidR="00282232" w:rsidRPr="00717732" w:rsidRDefault="00B74D48" w:rsidP="00282232">
      <w:pPr>
        <w:numPr>
          <w:ilvl w:val="0"/>
          <w:numId w:val="25"/>
        </w:numPr>
        <w:spacing w:before="100" w:beforeAutospacing="1" w:after="100" w:afterAutospacing="1" w:line="240" w:lineRule="auto"/>
        <w:rPr>
          <w:rFonts w:ascii="Times New Roman" w:hAnsi="Times New Roman"/>
          <w:sz w:val="24"/>
          <w:szCs w:val="24"/>
          <w:lang w:eastAsia="en-GB"/>
        </w:rPr>
      </w:pPr>
      <w:hyperlink r:id="rId15" w:anchor="Class_400_.E2.80.93_Language" w:tooltip="List of Dewey Decimal classes" w:history="1">
        <w:r w:rsidR="00282232" w:rsidRPr="00717732">
          <w:rPr>
            <w:rFonts w:ascii="Times New Roman" w:hAnsi="Times New Roman"/>
            <w:color w:val="0000FF"/>
            <w:sz w:val="24"/>
            <w:szCs w:val="24"/>
            <w:u w:val="single"/>
            <w:lang w:eastAsia="en-GB"/>
          </w:rPr>
          <w:t>400</w:t>
        </w:r>
      </w:hyperlink>
      <w:r w:rsidR="00282232" w:rsidRPr="00717732">
        <w:rPr>
          <w:rFonts w:ascii="Times New Roman" w:hAnsi="Times New Roman"/>
          <w:sz w:val="24"/>
          <w:szCs w:val="24"/>
          <w:lang w:eastAsia="en-GB"/>
        </w:rPr>
        <w:t xml:space="preserve"> – Language</w:t>
      </w:r>
    </w:p>
    <w:p w14:paraId="424658C3" w14:textId="77777777" w:rsidR="00282232" w:rsidRPr="00717732" w:rsidRDefault="00B74D48" w:rsidP="00282232">
      <w:pPr>
        <w:numPr>
          <w:ilvl w:val="0"/>
          <w:numId w:val="25"/>
        </w:numPr>
        <w:spacing w:before="100" w:beforeAutospacing="1" w:after="100" w:afterAutospacing="1" w:line="240" w:lineRule="auto"/>
        <w:rPr>
          <w:rFonts w:ascii="Times New Roman" w:hAnsi="Times New Roman"/>
          <w:sz w:val="24"/>
          <w:szCs w:val="24"/>
          <w:lang w:eastAsia="en-GB"/>
        </w:rPr>
      </w:pPr>
      <w:hyperlink r:id="rId16" w:anchor="Class_500_.E2.80.93_Science" w:tooltip="List of Dewey Decimal classes" w:history="1">
        <w:r w:rsidR="00282232" w:rsidRPr="00717732">
          <w:rPr>
            <w:rFonts w:ascii="Times New Roman" w:hAnsi="Times New Roman"/>
            <w:color w:val="0000FF"/>
            <w:sz w:val="24"/>
            <w:szCs w:val="24"/>
            <w:u w:val="single"/>
            <w:lang w:eastAsia="en-GB"/>
          </w:rPr>
          <w:t>500</w:t>
        </w:r>
      </w:hyperlink>
      <w:r w:rsidR="00282232" w:rsidRPr="00717732">
        <w:rPr>
          <w:rFonts w:ascii="Times New Roman" w:hAnsi="Times New Roman"/>
          <w:sz w:val="24"/>
          <w:szCs w:val="24"/>
          <w:lang w:eastAsia="en-GB"/>
        </w:rPr>
        <w:t xml:space="preserve"> – Science</w:t>
      </w:r>
    </w:p>
    <w:p w14:paraId="1FC81180" w14:textId="77777777" w:rsidR="00282232" w:rsidRPr="00717732" w:rsidRDefault="00B74D48" w:rsidP="00282232">
      <w:pPr>
        <w:numPr>
          <w:ilvl w:val="0"/>
          <w:numId w:val="25"/>
        </w:numPr>
        <w:spacing w:before="100" w:beforeAutospacing="1" w:after="100" w:afterAutospacing="1" w:line="240" w:lineRule="auto"/>
        <w:rPr>
          <w:rFonts w:ascii="Times New Roman" w:hAnsi="Times New Roman"/>
          <w:sz w:val="24"/>
          <w:szCs w:val="24"/>
          <w:lang w:eastAsia="en-GB"/>
        </w:rPr>
      </w:pPr>
      <w:hyperlink r:id="rId17" w:anchor="Class_600_.E2.80.93_Technology" w:tooltip="List of Dewey Decimal classes" w:history="1">
        <w:r w:rsidR="00282232" w:rsidRPr="00717732">
          <w:rPr>
            <w:rFonts w:ascii="Times New Roman" w:hAnsi="Times New Roman"/>
            <w:color w:val="0000FF"/>
            <w:sz w:val="24"/>
            <w:szCs w:val="24"/>
            <w:u w:val="single"/>
            <w:lang w:eastAsia="en-GB"/>
          </w:rPr>
          <w:t>600</w:t>
        </w:r>
      </w:hyperlink>
      <w:r w:rsidR="00282232" w:rsidRPr="00717732">
        <w:rPr>
          <w:rFonts w:ascii="Times New Roman" w:hAnsi="Times New Roman"/>
          <w:sz w:val="24"/>
          <w:szCs w:val="24"/>
          <w:lang w:eastAsia="en-GB"/>
        </w:rPr>
        <w:t xml:space="preserve"> – Technology</w:t>
      </w:r>
    </w:p>
    <w:p w14:paraId="59541B1D" w14:textId="77777777" w:rsidR="00282232" w:rsidRPr="00717732" w:rsidRDefault="00B74D48" w:rsidP="00282232">
      <w:pPr>
        <w:numPr>
          <w:ilvl w:val="0"/>
          <w:numId w:val="25"/>
        </w:numPr>
        <w:spacing w:before="100" w:beforeAutospacing="1" w:after="100" w:afterAutospacing="1" w:line="240" w:lineRule="auto"/>
        <w:rPr>
          <w:rFonts w:ascii="Times New Roman" w:hAnsi="Times New Roman"/>
          <w:sz w:val="24"/>
          <w:szCs w:val="24"/>
          <w:lang w:eastAsia="en-GB"/>
        </w:rPr>
      </w:pPr>
      <w:hyperlink r:id="rId18" w:anchor="Class_700_.E2.80.93_Arts_.26_recreation" w:tooltip="List of Dewey Decimal classes" w:history="1">
        <w:r w:rsidR="00282232" w:rsidRPr="00717732">
          <w:rPr>
            <w:rFonts w:ascii="Times New Roman" w:hAnsi="Times New Roman"/>
            <w:color w:val="0000FF"/>
            <w:sz w:val="24"/>
            <w:szCs w:val="24"/>
            <w:u w:val="single"/>
            <w:lang w:eastAsia="en-GB"/>
          </w:rPr>
          <w:t>700</w:t>
        </w:r>
      </w:hyperlink>
      <w:r w:rsidR="00282232" w:rsidRPr="00717732">
        <w:rPr>
          <w:rFonts w:ascii="Times New Roman" w:hAnsi="Times New Roman"/>
          <w:sz w:val="24"/>
          <w:szCs w:val="24"/>
          <w:lang w:eastAsia="en-GB"/>
        </w:rPr>
        <w:t xml:space="preserve"> – Arts</w:t>
      </w:r>
    </w:p>
    <w:p w14:paraId="0AA1098C" w14:textId="77777777" w:rsidR="00282232" w:rsidRPr="00717732" w:rsidRDefault="00B74D48" w:rsidP="00282232">
      <w:pPr>
        <w:numPr>
          <w:ilvl w:val="0"/>
          <w:numId w:val="25"/>
        </w:numPr>
        <w:spacing w:before="100" w:beforeAutospacing="1" w:after="100" w:afterAutospacing="1" w:line="240" w:lineRule="auto"/>
        <w:rPr>
          <w:rFonts w:ascii="Times New Roman" w:hAnsi="Times New Roman"/>
          <w:sz w:val="24"/>
          <w:szCs w:val="24"/>
          <w:lang w:eastAsia="en-GB"/>
        </w:rPr>
      </w:pPr>
      <w:hyperlink r:id="rId19" w:anchor="Class_800_.E2.80.93_Literature" w:tooltip="List of Dewey Decimal classes" w:history="1">
        <w:r w:rsidR="00282232" w:rsidRPr="00717732">
          <w:rPr>
            <w:rFonts w:ascii="Times New Roman" w:hAnsi="Times New Roman"/>
            <w:color w:val="0000FF"/>
            <w:sz w:val="24"/>
            <w:szCs w:val="24"/>
            <w:u w:val="single"/>
            <w:lang w:eastAsia="en-GB"/>
          </w:rPr>
          <w:t>800</w:t>
        </w:r>
      </w:hyperlink>
      <w:r w:rsidR="00282232" w:rsidRPr="00717732">
        <w:rPr>
          <w:rFonts w:ascii="Times New Roman" w:hAnsi="Times New Roman"/>
          <w:sz w:val="24"/>
          <w:szCs w:val="24"/>
          <w:lang w:eastAsia="en-GB"/>
        </w:rPr>
        <w:t xml:space="preserve"> – Literature</w:t>
      </w:r>
    </w:p>
    <w:p w14:paraId="5EF7E373" w14:textId="77777777" w:rsidR="00282232" w:rsidRDefault="00B74D48" w:rsidP="00282232">
      <w:pPr>
        <w:numPr>
          <w:ilvl w:val="0"/>
          <w:numId w:val="25"/>
        </w:numPr>
        <w:spacing w:before="100" w:beforeAutospacing="1" w:after="100" w:afterAutospacing="1" w:line="240" w:lineRule="auto"/>
        <w:rPr>
          <w:rFonts w:ascii="Times New Roman" w:hAnsi="Times New Roman"/>
          <w:sz w:val="24"/>
          <w:szCs w:val="24"/>
          <w:lang w:eastAsia="en-GB"/>
        </w:rPr>
      </w:pPr>
      <w:hyperlink r:id="rId20" w:anchor="Class_900_.E2.80.93_History_.26_geography" w:tooltip="List of Dewey Decimal classes" w:history="1">
        <w:r w:rsidR="00282232" w:rsidRPr="00717732">
          <w:rPr>
            <w:rFonts w:ascii="Times New Roman" w:hAnsi="Times New Roman"/>
            <w:color w:val="0000FF"/>
            <w:sz w:val="24"/>
            <w:szCs w:val="24"/>
            <w:u w:val="single"/>
            <w:lang w:eastAsia="en-GB"/>
          </w:rPr>
          <w:t>900</w:t>
        </w:r>
      </w:hyperlink>
      <w:r w:rsidR="00282232" w:rsidRPr="00717732">
        <w:rPr>
          <w:rFonts w:ascii="Times New Roman" w:hAnsi="Times New Roman"/>
          <w:sz w:val="24"/>
          <w:szCs w:val="24"/>
          <w:lang w:eastAsia="en-GB"/>
        </w:rPr>
        <w:t xml:space="preserve"> – History, geography &amp; biography</w:t>
      </w:r>
    </w:p>
    <w:p w14:paraId="66DD9754" w14:textId="77777777" w:rsidR="00402B56" w:rsidRPr="000E6AB1" w:rsidRDefault="00402B56" w:rsidP="00402B56">
      <w:pPr>
        <w:spacing w:before="100" w:beforeAutospacing="1" w:after="100" w:afterAutospacing="1" w:line="240" w:lineRule="auto"/>
        <w:rPr>
          <w:rFonts w:ascii="Times New Roman" w:hAnsi="Times New Roman"/>
          <w:b/>
          <w:sz w:val="24"/>
          <w:szCs w:val="24"/>
          <w:lang w:eastAsia="en-GB"/>
        </w:rPr>
      </w:pPr>
      <w:r w:rsidRPr="000E6AB1">
        <w:rPr>
          <w:rFonts w:ascii="Times New Roman" w:hAnsi="Times New Roman"/>
          <w:b/>
          <w:sz w:val="24"/>
          <w:szCs w:val="24"/>
          <w:lang w:eastAsia="en-GB"/>
        </w:rPr>
        <w:t>Possible groupings of Dewey Decimal</w:t>
      </w:r>
    </w:p>
    <w:p w14:paraId="5E036893" w14:textId="77777777" w:rsidR="00402B56" w:rsidRPr="00402B56" w:rsidRDefault="00402B56" w:rsidP="00402B56">
      <w:pPr>
        <w:numPr>
          <w:ilvl w:val="0"/>
          <w:numId w:val="33"/>
        </w:numPr>
        <w:spacing w:before="100" w:beforeAutospacing="1" w:after="100" w:afterAutospacing="1" w:line="240" w:lineRule="auto"/>
        <w:rPr>
          <w:rFonts w:ascii="Times New Roman" w:hAnsi="Times New Roman"/>
          <w:sz w:val="24"/>
          <w:szCs w:val="24"/>
          <w:lang w:eastAsia="en-GB"/>
        </w:rPr>
      </w:pPr>
      <w:r w:rsidRPr="00402B56">
        <w:rPr>
          <w:rFonts w:ascii="Times New Roman" w:hAnsi="Times New Roman"/>
          <w:sz w:val="24"/>
          <w:szCs w:val="24"/>
          <w:lang w:eastAsia="en-GB"/>
        </w:rPr>
        <w:t>Social science (300)</w:t>
      </w:r>
    </w:p>
    <w:p w14:paraId="43CFC14B" w14:textId="77777777" w:rsidR="00402B56" w:rsidRPr="00402B56" w:rsidRDefault="00402B56" w:rsidP="00402B56">
      <w:pPr>
        <w:numPr>
          <w:ilvl w:val="0"/>
          <w:numId w:val="33"/>
        </w:numPr>
        <w:spacing w:before="100" w:beforeAutospacing="1" w:after="100" w:afterAutospacing="1" w:line="240" w:lineRule="auto"/>
        <w:rPr>
          <w:rFonts w:ascii="Times New Roman" w:hAnsi="Times New Roman"/>
          <w:sz w:val="24"/>
          <w:szCs w:val="24"/>
          <w:lang w:eastAsia="en-GB"/>
        </w:rPr>
      </w:pPr>
      <w:r w:rsidRPr="00402B56">
        <w:rPr>
          <w:rFonts w:ascii="Times New Roman" w:hAnsi="Times New Roman"/>
          <w:sz w:val="24"/>
          <w:szCs w:val="24"/>
          <w:lang w:eastAsia="en-GB"/>
        </w:rPr>
        <w:t>Science (500)</w:t>
      </w:r>
    </w:p>
    <w:p w14:paraId="143737AF" w14:textId="77777777" w:rsidR="00402B56" w:rsidRPr="00402B56" w:rsidRDefault="00402B56" w:rsidP="00402B56">
      <w:pPr>
        <w:numPr>
          <w:ilvl w:val="0"/>
          <w:numId w:val="33"/>
        </w:numPr>
        <w:spacing w:before="100" w:beforeAutospacing="1" w:after="100" w:afterAutospacing="1" w:line="240" w:lineRule="auto"/>
        <w:rPr>
          <w:rFonts w:ascii="Times New Roman" w:hAnsi="Times New Roman"/>
          <w:sz w:val="24"/>
          <w:szCs w:val="24"/>
          <w:lang w:eastAsia="en-GB"/>
        </w:rPr>
      </w:pPr>
      <w:r w:rsidRPr="00402B56">
        <w:rPr>
          <w:rFonts w:ascii="Times New Roman" w:hAnsi="Times New Roman"/>
          <w:sz w:val="24"/>
          <w:szCs w:val="24"/>
          <w:lang w:eastAsia="en-GB"/>
        </w:rPr>
        <w:t>Technology (600)</w:t>
      </w:r>
    </w:p>
    <w:p w14:paraId="255FFB75" w14:textId="77777777" w:rsidR="00402B56" w:rsidRPr="00402B56" w:rsidRDefault="00402B56" w:rsidP="00402B56">
      <w:pPr>
        <w:numPr>
          <w:ilvl w:val="0"/>
          <w:numId w:val="33"/>
        </w:numPr>
        <w:spacing w:before="100" w:beforeAutospacing="1" w:after="100" w:afterAutospacing="1" w:line="240" w:lineRule="auto"/>
        <w:rPr>
          <w:rFonts w:ascii="Times New Roman" w:hAnsi="Times New Roman"/>
          <w:sz w:val="24"/>
          <w:szCs w:val="24"/>
          <w:lang w:eastAsia="en-GB"/>
        </w:rPr>
      </w:pPr>
      <w:r w:rsidRPr="00402B56">
        <w:rPr>
          <w:rFonts w:ascii="Times New Roman" w:hAnsi="Times New Roman"/>
          <w:sz w:val="24"/>
          <w:szCs w:val="24"/>
          <w:lang w:eastAsia="en-GB"/>
        </w:rPr>
        <w:t>History, geography, biography (900)</w:t>
      </w:r>
    </w:p>
    <w:p w14:paraId="6E3E8AE6" w14:textId="77777777" w:rsidR="00402B56" w:rsidRPr="00402B56" w:rsidRDefault="00402B56" w:rsidP="00402B56">
      <w:pPr>
        <w:numPr>
          <w:ilvl w:val="0"/>
          <w:numId w:val="33"/>
        </w:numPr>
        <w:spacing w:before="100" w:beforeAutospacing="1" w:after="100" w:afterAutospacing="1" w:line="240" w:lineRule="auto"/>
        <w:rPr>
          <w:rFonts w:ascii="Times New Roman" w:hAnsi="Times New Roman"/>
          <w:sz w:val="24"/>
          <w:szCs w:val="24"/>
          <w:lang w:eastAsia="en-GB"/>
        </w:rPr>
      </w:pPr>
      <w:r w:rsidRPr="00402B56">
        <w:rPr>
          <w:rFonts w:ascii="Times New Roman" w:hAnsi="Times New Roman"/>
          <w:sz w:val="24"/>
          <w:szCs w:val="24"/>
          <w:lang w:eastAsia="en-GB"/>
        </w:rPr>
        <w:t>Philosophy, Psychology, Religion, Languages, Arts, Literature (100, 200, 400, 700, 800)</w:t>
      </w:r>
    </w:p>
    <w:p w14:paraId="706379C3" w14:textId="77777777" w:rsidR="00402B56" w:rsidRPr="00402B56" w:rsidRDefault="00402B56" w:rsidP="00402B56">
      <w:pPr>
        <w:numPr>
          <w:ilvl w:val="0"/>
          <w:numId w:val="33"/>
        </w:numPr>
        <w:spacing w:before="100" w:beforeAutospacing="1" w:after="100" w:afterAutospacing="1" w:line="240" w:lineRule="auto"/>
        <w:rPr>
          <w:rFonts w:ascii="Times New Roman" w:hAnsi="Times New Roman"/>
          <w:sz w:val="24"/>
          <w:szCs w:val="24"/>
          <w:lang w:eastAsia="en-GB"/>
        </w:rPr>
      </w:pPr>
      <w:r w:rsidRPr="00402B56">
        <w:rPr>
          <w:rFonts w:ascii="Times New Roman" w:hAnsi="Times New Roman"/>
          <w:sz w:val="24"/>
          <w:szCs w:val="24"/>
          <w:lang w:eastAsia="en-GB"/>
        </w:rPr>
        <w:t>Computer science, Library and Information science &amp; general work (000)</w:t>
      </w:r>
    </w:p>
    <w:p w14:paraId="3343105F" w14:textId="77777777" w:rsidR="00402B56" w:rsidRDefault="00402B56" w:rsidP="00402B56">
      <w:pPr>
        <w:spacing w:before="100" w:beforeAutospacing="1" w:after="100" w:afterAutospacing="1" w:line="240" w:lineRule="auto"/>
        <w:rPr>
          <w:rFonts w:ascii="Times New Roman" w:hAnsi="Times New Roman"/>
          <w:sz w:val="24"/>
          <w:szCs w:val="24"/>
          <w:lang w:eastAsia="en-GB"/>
        </w:rPr>
      </w:pPr>
    </w:p>
    <w:p w14:paraId="2ED7E0F5" w14:textId="77777777" w:rsidR="00282232" w:rsidRPr="000E6AB1" w:rsidRDefault="00282232" w:rsidP="00282232">
      <w:pPr>
        <w:spacing w:before="100" w:beforeAutospacing="1" w:after="100" w:afterAutospacing="1" w:line="240" w:lineRule="auto"/>
        <w:rPr>
          <w:rFonts w:ascii="Times New Roman" w:hAnsi="Times New Roman"/>
          <w:b/>
          <w:sz w:val="24"/>
          <w:szCs w:val="24"/>
          <w:lang w:eastAsia="en-GB"/>
        </w:rPr>
      </w:pPr>
      <w:r w:rsidRPr="000E6AB1">
        <w:rPr>
          <w:rFonts w:ascii="Times New Roman" w:hAnsi="Times New Roman"/>
          <w:b/>
          <w:sz w:val="24"/>
          <w:szCs w:val="24"/>
          <w:lang w:eastAsia="en-GB"/>
        </w:rPr>
        <w:t>Library of Congress classes</w:t>
      </w:r>
    </w:p>
    <w:p w14:paraId="2ADDE5AE" w14:textId="77777777" w:rsidR="00282232" w:rsidRPr="00717732" w:rsidRDefault="00B74D48" w:rsidP="00282232">
      <w:pPr>
        <w:numPr>
          <w:ilvl w:val="0"/>
          <w:numId w:val="25"/>
        </w:numPr>
        <w:spacing w:before="100" w:beforeAutospacing="1" w:after="100" w:afterAutospacing="1" w:line="240" w:lineRule="auto"/>
        <w:rPr>
          <w:rFonts w:ascii="Times New Roman" w:hAnsi="Times New Roman"/>
          <w:sz w:val="24"/>
          <w:szCs w:val="24"/>
          <w:lang w:eastAsia="en-GB"/>
        </w:rPr>
      </w:pPr>
      <w:hyperlink r:id="rId21" w:anchor="Class_A_.E2.80.93_General_Works" w:history="1">
        <w:r w:rsidR="00282232" w:rsidRPr="00717732">
          <w:rPr>
            <w:rFonts w:ascii="Times New Roman" w:hAnsi="Times New Roman"/>
            <w:color w:val="0000FF"/>
            <w:sz w:val="24"/>
            <w:szCs w:val="24"/>
            <w:u w:val="single"/>
            <w:lang w:eastAsia="en-GB"/>
          </w:rPr>
          <w:t>1.1 Class A – General Works</w:t>
        </w:r>
      </w:hyperlink>
    </w:p>
    <w:p w14:paraId="1DC1136A" w14:textId="77777777" w:rsidR="00282232" w:rsidRPr="00717732" w:rsidRDefault="00B74D48" w:rsidP="00282232">
      <w:pPr>
        <w:numPr>
          <w:ilvl w:val="0"/>
          <w:numId w:val="25"/>
        </w:numPr>
        <w:spacing w:before="100" w:beforeAutospacing="1" w:after="100" w:afterAutospacing="1" w:line="240" w:lineRule="auto"/>
        <w:rPr>
          <w:rFonts w:ascii="Times New Roman" w:hAnsi="Times New Roman"/>
          <w:sz w:val="24"/>
          <w:szCs w:val="24"/>
          <w:lang w:eastAsia="en-GB"/>
        </w:rPr>
      </w:pPr>
      <w:hyperlink r:id="rId22" w:anchor="Class_B_.E2.80.93_Philosophy.2C_Psychology.2C_Religion" w:history="1">
        <w:r w:rsidR="00282232" w:rsidRPr="00717732">
          <w:rPr>
            <w:rFonts w:ascii="Times New Roman" w:hAnsi="Times New Roman"/>
            <w:color w:val="0000FF"/>
            <w:sz w:val="24"/>
            <w:szCs w:val="24"/>
            <w:u w:val="single"/>
            <w:lang w:eastAsia="en-GB"/>
          </w:rPr>
          <w:t>1.2 Class B – Philosophy, Psychology, Religion</w:t>
        </w:r>
      </w:hyperlink>
    </w:p>
    <w:p w14:paraId="13127CC3" w14:textId="77777777" w:rsidR="00282232" w:rsidRPr="00717732" w:rsidRDefault="00B74D48" w:rsidP="00282232">
      <w:pPr>
        <w:numPr>
          <w:ilvl w:val="0"/>
          <w:numId w:val="25"/>
        </w:numPr>
        <w:spacing w:before="100" w:beforeAutospacing="1" w:after="100" w:afterAutospacing="1" w:line="240" w:lineRule="auto"/>
        <w:rPr>
          <w:rFonts w:ascii="Times New Roman" w:hAnsi="Times New Roman"/>
          <w:sz w:val="24"/>
          <w:szCs w:val="24"/>
          <w:lang w:eastAsia="en-GB"/>
        </w:rPr>
      </w:pPr>
      <w:hyperlink r:id="rId23" w:anchor="Class_C_.E2.80.93_Auxiliary_Sciences_of_History_.28General.29" w:history="1">
        <w:r w:rsidR="00282232" w:rsidRPr="00717732">
          <w:rPr>
            <w:rFonts w:ascii="Times New Roman" w:hAnsi="Times New Roman"/>
            <w:color w:val="0000FF"/>
            <w:sz w:val="24"/>
            <w:szCs w:val="24"/>
            <w:u w:val="single"/>
            <w:lang w:eastAsia="en-GB"/>
          </w:rPr>
          <w:t>1.3 Class C – Auxiliary Sciences of History (General)</w:t>
        </w:r>
      </w:hyperlink>
    </w:p>
    <w:p w14:paraId="4749019B" w14:textId="77777777" w:rsidR="00282232" w:rsidRDefault="00B74D48" w:rsidP="00282232">
      <w:pPr>
        <w:numPr>
          <w:ilvl w:val="1"/>
          <w:numId w:val="25"/>
        </w:numPr>
        <w:spacing w:before="100" w:beforeAutospacing="1" w:after="100" w:afterAutospacing="1" w:line="240" w:lineRule="auto"/>
        <w:rPr>
          <w:rFonts w:ascii="Times New Roman" w:hAnsi="Times New Roman"/>
          <w:sz w:val="24"/>
          <w:szCs w:val="24"/>
          <w:lang w:eastAsia="en-GB"/>
        </w:rPr>
      </w:pPr>
      <w:hyperlink r:id="rId24" w:anchor="Class_D_.E2.80.93_World_History_.28except_American_History.29" w:history="1">
        <w:r w:rsidR="00282232" w:rsidRPr="00717732">
          <w:rPr>
            <w:rFonts w:ascii="Times New Roman" w:hAnsi="Times New Roman"/>
            <w:color w:val="0000FF"/>
            <w:sz w:val="24"/>
            <w:szCs w:val="24"/>
            <w:u w:val="single"/>
            <w:lang w:eastAsia="en-GB"/>
          </w:rPr>
          <w:t>1.4 Class D – World History (except American History)</w:t>
        </w:r>
      </w:hyperlink>
    </w:p>
    <w:p w14:paraId="56CF7D0F" w14:textId="77777777" w:rsidR="00282232" w:rsidRDefault="00B74D48" w:rsidP="00282232">
      <w:pPr>
        <w:numPr>
          <w:ilvl w:val="1"/>
          <w:numId w:val="25"/>
        </w:numPr>
        <w:spacing w:before="100" w:beforeAutospacing="1" w:after="100" w:afterAutospacing="1" w:line="240" w:lineRule="auto"/>
        <w:rPr>
          <w:rFonts w:ascii="Times New Roman" w:hAnsi="Times New Roman"/>
          <w:sz w:val="24"/>
          <w:szCs w:val="24"/>
          <w:lang w:eastAsia="en-GB"/>
        </w:rPr>
      </w:pPr>
      <w:hyperlink r:id="rId25" w:anchor="Class_E_.E2.80.93_American_History" w:history="1">
        <w:r w:rsidR="00282232" w:rsidRPr="00717732">
          <w:rPr>
            <w:rFonts w:ascii="Times New Roman" w:hAnsi="Times New Roman"/>
            <w:color w:val="0000FF"/>
            <w:sz w:val="24"/>
            <w:szCs w:val="24"/>
            <w:u w:val="single"/>
            <w:lang w:eastAsia="en-GB"/>
          </w:rPr>
          <w:t>1.5 Class E – American History</w:t>
        </w:r>
      </w:hyperlink>
    </w:p>
    <w:p w14:paraId="70FD9BE9" w14:textId="77777777" w:rsidR="00282232" w:rsidRDefault="00B74D48" w:rsidP="00282232">
      <w:pPr>
        <w:numPr>
          <w:ilvl w:val="1"/>
          <w:numId w:val="25"/>
        </w:numPr>
        <w:spacing w:before="100" w:beforeAutospacing="1" w:after="100" w:afterAutospacing="1" w:line="240" w:lineRule="auto"/>
        <w:rPr>
          <w:rFonts w:ascii="Times New Roman" w:hAnsi="Times New Roman"/>
          <w:sz w:val="24"/>
          <w:szCs w:val="24"/>
          <w:lang w:eastAsia="en-GB"/>
        </w:rPr>
      </w:pPr>
      <w:hyperlink r:id="rId26" w:anchor="Class_F_.E2.80.93_Local_History_of_the_United_States_and_British.2C_Dutch.2C_French.2C_and_Latin_America" w:history="1">
        <w:r w:rsidR="00282232" w:rsidRPr="00717732">
          <w:rPr>
            <w:rFonts w:ascii="Times New Roman" w:hAnsi="Times New Roman"/>
            <w:color w:val="0000FF"/>
            <w:sz w:val="24"/>
            <w:szCs w:val="24"/>
            <w:u w:val="single"/>
            <w:lang w:eastAsia="en-GB"/>
          </w:rPr>
          <w:t>1.6 Class F – Local History of the United States and British, Dutch, French, and Latin America</w:t>
        </w:r>
      </w:hyperlink>
    </w:p>
    <w:p w14:paraId="4C533653" w14:textId="77777777" w:rsidR="00282232" w:rsidRPr="00717732" w:rsidRDefault="00B74D48" w:rsidP="00282232">
      <w:pPr>
        <w:numPr>
          <w:ilvl w:val="0"/>
          <w:numId w:val="25"/>
        </w:numPr>
        <w:spacing w:before="100" w:beforeAutospacing="1" w:after="100" w:afterAutospacing="1" w:line="240" w:lineRule="auto"/>
        <w:rPr>
          <w:rFonts w:ascii="Times New Roman" w:hAnsi="Times New Roman"/>
          <w:sz w:val="24"/>
          <w:szCs w:val="24"/>
          <w:lang w:eastAsia="en-GB"/>
        </w:rPr>
      </w:pPr>
      <w:hyperlink r:id="rId27" w:anchor="Class_G_.E2.80.93_Geography.2C_Anthropology.2C_Recreation" w:history="1">
        <w:r w:rsidR="00282232" w:rsidRPr="00717732">
          <w:rPr>
            <w:rFonts w:ascii="Times New Roman" w:hAnsi="Times New Roman"/>
            <w:color w:val="0000FF"/>
            <w:sz w:val="24"/>
            <w:szCs w:val="24"/>
            <w:u w:val="single"/>
            <w:lang w:eastAsia="en-GB"/>
          </w:rPr>
          <w:t>1.7 Class G – Geography, Anthropology, Recreation</w:t>
        </w:r>
      </w:hyperlink>
    </w:p>
    <w:p w14:paraId="2F57F195" w14:textId="77777777" w:rsidR="00282232" w:rsidRPr="00717732" w:rsidRDefault="00B74D48" w:rsidP="00282232">
      <w:pPr>
        <w:numPr>
          <w:ilvl w:val="0"/>
          <w:numId w:val="25"/>
        </w:numPr>
        <w:spacing w:before="100" w:beforeAutospacing="1" w:after="100" w:afterAutospacing="1" w:line="240" w:lineRule="auto"/>
        <w:rPr>
          <w:rFonts w:ascii="Times New Roman" w:hAnsi="Times New Roman"/>
          <w:sz w:val="24"/>
          <w:szCs w:val="24"/>
          <w:lang w:eastAsia="en-GB"/>
        </w:rPr>
      </w:pPr>
      <w:hyperlink r:id="rId28" w:anchor="Class_H_.E2.80.93_Social_Sciences" w:history="1">
        <w:r w:rsidR="00282232" w:rsidRPr="00717732">
          <w:rPr>
            <w:rFonts w:ascii="Times New Roman" w:hAnsi="Times New Roman"/>
            <w:color w:val="0000FF"/>
            <w:sz w:val="24"/>
            <w:szCs w:val="24"/>
            <w:u w:val="single"/>
            <w:lang w:eastAsia="en-GB"/>
          </w:rPr>
          <w:t>1.8 Class H – Social Sciences</w:t>
        </w:r>
      </w:hyperlink>
    </w:p>
    <w:p w14:paraId="5BDBBC64" w14:textId="77777777" w:rsidR="00282232" w:rsidRPr="00717732" w:rsidRDefault="00B74D48" w:rsidP="00282232">
      <w:pPr>
        <w:numPr>
          <w:ilvl w:val="0"/>
          <w:numId w:val="25"/>
        </w:numPr>
        <w:spacing w:before="100" w:beforeAutospacing="1" w:after="100" w:afterAutospacing="1" w:line="240" w:lineRule="auto"/>
        <w:rPr>
          <w:rFonts w:ascii="Times New Roman" w:hAnsi="Times New Roman"/>
          <w:sz w:val="24"/>
          <w:szCs w:val="24"/>
          <w:lang w:eastAsia="en-GB"/>
        </w:rPr>
      </w:pPr>
      <w:hyperlink r:id="rId29" w:anchor="Class_J_.E2.80.93_Political_Science" w:history="1">
        <w:r w:rsidR="00282232" w:rsidRPr="00717732">
          <w:rPr>
            <w:rFonts w:ascii="Times New Roman" w:hAnsi="Times New Roman"/>
            <w:color w:val="0000FF"/>
            <w:sz w:val="24"/>
            <w:szCs w:val="24"/>
            <w:u w:val="single"/>
            <w:lang w:eastAsia="en-GB"/>
          </w:rPr>
          <w:t>1.9 Class J – Political Science</w:t>
        </w:r>
      </w:hyperlink>
    </w:p>
    <w:p w14:paraId="17D72B50" w14:textId="77777777" w:rsidR="00282232" w:rsidRPr="00717732" w:rsidRDefault="00B74D48" w:rsidP="00282232">
      <w:pPr>
        <w:numPr>
          <w:ilvl w:val="0"/>
          <w:numId w:val="25"/>
        </w:numPr>
        <w:spacing w:before="100" w:beforeAutospacing="1" w:after="100" w:afterAutospacing="1" w:line="240" w:lineRule="auto"/>
        <w:rPr>
          <w:rFonts w:ascii="Times New Roman" w:hAnsi="Times New Roman"/>
          <w:sz w:val="24"/>
          <w:szCs w:val="24"/>
          <w:lang w:eastAsia="en-GB"/>
        </w:rPr>
      </w:pPr>
      <w:hyperlink r:id="rId30" w:anchor="Class_K_.E2.80.93_Law" w:history="1">
        <w:r w:rsidR="00282232" w:rsidRPr="00717732">
          <w:rPr>
            <w:rFonts w:ascii="Times New Roman" w:hAnsi="Times New Roman"/>
            <w:color w:val="0000FF"/>
            <w:sz w:val="24"/>
            <w:szCs w:val="24"/>
            <w:u w:val="single"/>
            <w:lang w:eastAsia="en-GB"/>
          </w:rPr>
          <w:t>1.10 Class K – Law</w:t>
        </w:r>
      </w:hyperlink>
    </w:p>
    <w:p w14:paraId="34A54D84" w14:textId="77777777" w:rsidR="00282232" w:rsidRPr="00717732" w:rsidRDefault="00B74D48" w:rsidP="00282232">
      <w:pPr>
        <w:numPr>
          <w:ilvl w:val="0"/>
          <w:numId w:val="25"/>
        </w:numPr>
        <w:spacing w:before="100" w:beforeAutospacing="1" w:after="100" w:afterAutospacing="1" w:line="240" w:lineRule="auto"/>
        <w:rPr>
          <w:rFonts w:ascii="Times New Roman" w:hAnsi="Times New Roman"/>
          <w:sz w:val="24"/>
          <w:szCs w:val="24"/>
          <w:lang w:eastAsia="en-GB"/>
        </w:rPr>
      </w:pPr>
      <w:hyperlink r:id="rId31" w:anchor="Class_L_.E2.80.93_Education" w:history="1">
        <w:r w:rsidR="00282232" w:rsidRPr="00717732">
          <w:rPr>
            <w:rFonts w:ascii="Times New Roman" w:hAnsi="Times New Roman"/>
            <w:color w:val="0000FF"/>
            <w:sz w:val="24"/>
            <w:szCs w:val="24"/>
            <w:u w:val="single"/>
            <w:lang w:eastAsia="en-GB"/>
          </w:rPr>
          <w:t>1.11 Class L – Education</w:t>
        </w:r>
      </w:hyperlink>
    </w:p>
    <w:p w14:paraId="449B964C" w14:textId="77777777" w:rsidR="00282232" w:rsidRPr="00717732" w:rsidRDefault="00B74D48" w:rsidP="00282232">
      <w:pPr>
        <w:numPr>
          <w:ilvl w:val="0"/>
          <w:numId w:val="25"/>
        </w:numPr>
        <w:spacing w:before="100" w:beforeAutospacing="1" w:after="100" w:afterAutospacing="1" w:line="240" w:lineRule="auto"/>
        <w:rPr>
          <w:rFonts w:ascii="Times New Roman" w:hAnsi="Times New Roman"/>
          <w:sz w:val="24"/>
          <w:szCs w:val="24"/>
          <w:lang w:eastAsia="en-GB"/>
        </w:rPr>
      </w:pPr>
      <w:hyperlink r:id="rId32" w:anchor="Class_M_.E2.80.93_Music" w:history="1">
        <w:r w:rsidR="00282232" w:rsidRPr="00717732">
          <w:rPr>
            <w:rFonts w:ascii="Times New Roman" w:hAnsi="Times New Roman"/>
            <w:color w:val="0000FF"/>
            <w:sz w:val="24"/>
            <w:szCs w:val="24"/>
            <w:u w:val="single"/>
            <w:lang w:eastAsia="en-GB"/>
          </w:rPr>
          <w:t>1.12 Class M – Music</w:t>
        </w:r>
      </w:hyperlink>
    </w:p>
    <w:p w14:paraId="1FE1B72E" w14:textId="77777777" w:rsidR="00282232" w:rsidRPr="00717732" w:rsidRDefault="00B74D48" w:rsidP="00282232">
      <w:pPr>
        <w:numPr>
          <w:ilvl w:val="0"/>
          <w:numId w:val="25"/>
        </w:numPr>
        <w:spacing w:before="100" w:beforeAutospacing="1" w:after="100" w:afterAutospacing="1" w:line="240" w:lineRule="auto"/>
        <w:rPr>
          <w:rFonts w:ascii="Times New Roman" w:hAnsi="Times New Roman"/>
          <w:sz w:val="24"/>
          <w:szCs w:val="24"/>
          <w:lang w:eastAsia="en-GB"/>
        </w:rPr>
      </w:pPr>
      <w:hyperlink r:id="rId33" w:anchor="Class_N_.E2.80.93_Fine_Arts" w:history="1">
        <w:r w:rsidR="00282232" w:rsidRPr="00717732">
          <w:rPr>
            <w:rFonts w:ascii="Times New Roman" w:hAnsi="Times New Roman"/>
            <w:color w:val="0000FF"/>
            <w:sz w:val="24"/>
            <w:szCs w:val="24"/>
            <w:u w:val="single"/>
            <w:lang w:eastAsia="en-GB"/>
          </w:rPr>
          <w:t>1.13 Class N – Fine Arts</w:t>
        </w:r>
      </w:hyperlink>
    </w:p>
    <w:p w14:paraId="313D23D2" w14:textId="77777777" w:rsidR="00282232" w:rsidRPr="00717732" w:rsidRDefault="00B74D48" w:rsidP="00282232">
      <w:pPr>
        <w:numPr>
          <w:ilvl w:val="0"/>
          <w:numId w:val="25"/>
        </w:numPr>
        <w:spacing w:before="100" w:beforeAutospacing="1" w:after="100" w:afterAutospacing="1" w:line="240" w:lineRule="auto"/>
        <w:rPr>
          <w:rFonts w:ascii="Times New Roman" w:hAnsi="Times New Roman"/>
          <w:sz w:val="24"/>
          <w:szCs w:val="24"/>
          <w:lang w:eastAsia="en-GB"/>
        </w:rPr>
      </w:pPr>
      <w:hyperlink r:id="rId34" w:anchor="Class_P_.E2.80.93_Language_and_Literature" w:history="1">
        <w:r w:rsidR="00282232" w:rsidRPr="00717732">
          <w:rPr>
            <w:rFonts w:ascii="Times New Roman" w:hAnsi="Times New Roman"/>
            <w:color w:val="0000FF"/>
            <w:sz w:val="24"/>
            <w:szCs w:val="24"/>
            <w:u w:val="single"/>
            <w:lang w:eastAsia="en-GB"/>
          </w:rPr>
          <w:t>1.14 Class P – Language and Literature</w:t>
        </w:r>
      </w:hyperlink>
    </w:p>
    <w:p w14:paraId="11940D67" w14:textId="77777777" w:rsidR="00282232" w:rsidRPr="00717732" w:rsidRDefault="00B74D48" w:rsidP="00282232">
      <w:pPr>
        <w:numPr>
          <w:ilvl w:val="0"/>
          <w:numId w:val="25"/>
        </w:numPr>
        <w:spacing w:before="100" w:beforeAutospacing="1" w:after="100" w:afterAutospacing="1" w:line="240" w:lineRule="auto"/>
        <w:rPr>
          <w:rFonts w:ascii="Times New Roman" w:hAnsi="Times New Roman"/>
          <w:sz w:val="24"/>
          <w:szCs w:val="24"/>
          <w:lang w:eastAsia="en-GB"/>
        </w:rPr>
      </w:pPr>
      <w:hyperlink r:id="rId35" w:anchor="Class_Q_.E2.80.93_Science" w:history="1">
        <w:r w:rsidR="00282232" w:rsidRPr="00717732">
          <w:rPr>
            <w:rFonts w:ascii="Times New Roman" w:hAnsi="Times New Roman"/>
            <w:color w:val="0000FF"/>
            <w:sz w:val="24"/>
            <w:szCs w:val="24"/>
            <w:u w:val="single"/>
            <w:lang w:eastAsia="en-GB"/>
          </w:rPr>
          <w:t>1.15 Class Q – Science</w:t>
        </w:r>
      </w:hyperlink>
    </w:p>
    <w:p w14:paraId="77D2E149" w14:textId="77777777" w:rsidR="00282232" w:rsidRPr="00717732" w:rsidRDefault="00B74D48" w:rsidP="00282232">
      <w:pPr>
        <w:numPr>
          <w:ilvl w:val="0"/>
          <w:numId w:val="25"/>
        </w:numPr>
        <w:spacing w:before="100" w:beforeAutospacing="1" w:after="100" w:afterAutospacing="1" w:line="240" w:lineRule="auto"/>
        <w:rPr>
          <w:rFonts w:ascii="Times New Roman" w:hAnsi="Times New Roman"/>
          <w:sz w:val="24"/>
          <w:szCs w:val="24"/>
          <w:lang w:eastAsia="en-GB"/>
        </w:rPr>
      </w:pPr>
      <w:hyperlink r:id="rId36" w:anchor="Class_R_.E2.80.93_Medicine" w:history="1">
        <w:r w:rsidR="00282232" w:rsidRPr="00717732">
          <w:rPr>
            <w:rFonts w:ascii="Times New Roman" w:hAnsi="Times New Roman"/>
            <w:color w:val="0000FF"/>
            <w:sz w:val="24"/>
            <w:szCs w:val="24"/>
            <w:u w:val="single"/>
            <w:lang w:eastAsia="en-GB"/>
          </w:rPr>
          <w:t>1.16 Class R – Medicine</w:t>
        </w:r>
      </w:hyperlink>
    </w:p>
    <w:p w14:paraId="7019A88D" w14:textId="77777777" w:rsidR="00282232" w:rsidRPr="00717732" w:rsidRDefault="00B74D48" w:rsidP="00282232">
      <w:pPr>
        <w:numPr>
          <w:ilvl w:val="0"/>
          <w:numId w:val="25"/>
        </w:numPr>
        <w:spacing w:before="100" w:beforeAutospacing="1" w:after="100" w:afterAutospacing="1" w:line="240" w:lineRule="auto"/>
        <w:rPr>
          <w:rFonts w:ascii="Times New Roman" w:hAnsi="Times New Roman"/>
          <w:sz w:val="24"/>
          <w:szCs w:val="24"/>
          <w:lang w:eastAsia="en-GB"/>
        </w:rPr>
      </w:pPr>
      <w:hyperlink r:id="rId37" w:anchor="Class_S_.E2.80.93_Agriculture" w:history="1">
        <w:r w:rsidR="00282232" w:rsidRPr="00717732">
          <w:rPr>
            <w:rFonts w:ascii="Times New Roman" w:hAnsi="Times New Roman"/>
            <w:color w:val="0000FF"/>
            <w:sz w:val="24"/>
            <w:szCs w:val="24"/>
            <w:u w:val="single"/>
            <w:lang w:eastAsia="en-GB"/>
          </w:rPr>
          <w:t>1.17 Class S – Agriculture</w:t>
        </w:r>
      </w:hyperlink>
    </w:p>
    <w:p w14:paraId="23640CF4" w14:textId="77777777" w:rsidR="00282232" w:rsidRPr="00717732" w:rsidRDefault="00B74D48" w:rsidP="00282232">
      <w:pPr>
        <w:numPr>
          <w:ilvl w:val="0"/>
          <w:numId w:val="25"/>
        </w:numPr>
        <w:spacing w:before="100" w:beforeAutospacing="1" w:after="100" w:afterAutospacing="1" w:line="240" w:lineRule="auto"/>
        <w:rPr>
          <w:rFonts w:ascii="Times New Roman" w:hAnsi="Times New Roman"/>
          <w:sz w:val="24"/>
          <w:szCs w:val="24"/>
          <w:lang w:eastAsia="en-GB"/>
        </w:rPr>
      </w:pPr>
      <w:hyperlink r:id="rId38" w:anchor="Class_T_.E2.80.93_Technology" w:history="1">
        <w:r w:rsidR="00282232" w:rsidRPr="00717732">
          <w:rPr>
            <w:rFonts w:ascii="Times New Roman" w:hAnsi="Times New Roman"/>
            <w:color w:val="0000FF"/>
            <w:sz w:val="24"/>
            <w:szCs w:val="24"/>
            <w:u w:val="single"/>
            <w:lang w:eastAsia="en-GB"/>
          </w:rPr>
          <w:t>1.18 Class T – Technology</w:t>
        </w:r>
      </w:hyperlink>
    </w:p>
    <w:p w14:paraId="5051BD7D" w14:textId="77777777" w:rsidR="00282232" w:rsidRPr="00717732" w:rsidRDefault="00B74D48" w:rsidP="00282232">
      <w:pPr>
        <w:numPr>
          <w:ilvl w:val="0"/>
          <w:numId w:val="25"/>
        </w:numPr>
        <w:spacing w:before="100" w:beforeAutospacing="1" w:after="100" w:afterAutospacing="1" w:line="240" w:lineRule="auto"/>
        <w:rPr>
          <w:rFonts w:ascii="Times New Roman" w:hAnsi="Times New Roman"/>
          <w:sz w:val="24"/>
          <w:szCs w:val="24"/>
          <w:lang w:eastAsia="en-GB"/>
        </w:rPr>
      </w:pPr>
      <w:hyperlink r:id="rId39" w:anchor="Class_U_.E2.80.93_Military_Science" w:history="1">
        <w:r w:rsidR="00282232" w:rsidRPr="00717732">
          <w:rPr>
            <w:rFonts w:ascii="Times New Roman" w:hAnsi="Times New Roman"/>
            <w:color w:val="0000FF"/>
            <w:sz w:val="24"/>
            <w:szCs w:val="24"/>
            <w:u w:val="single"/>
            <w:lang w:eastAsia="en-GB"/>
          </w:rPr>
          <w:t>1.19 Class U – Military Science</w:t>
        </w:r>
      </w:hyperlink>
    </w:p>
    <w:p w14:paraId="6ADF3DDF" w14:textId="77777777" w:rsidR="00282232" w:rsidRPr="00717732" w:rsidRDefault="00B74D48" w:rsidP="00282232">
      <w:pPr>
        <w:numPr>
          <w:ilvl w:val="0"/>
          <w:numId w:val="25"/>
        </w:numPr>
        <w:spacing w:before="100" w:beforeAutospacing="1" w:after="100" w:afterAutospacing="1" w:line="240" w:lineRule="auto"/>
        <w:rPr>
          <w:rFonts w:ascii="Times New Roman" w:hAnsi="Times New Roman"/>
          <w:sz w:val="24"/>
          <w:szCs w:val="24"/>
          <w:lang w:eastAsia="en-GB"/>
        </w:rPr>
      </w:pPr>
      <w:hyperlink r:id="rId40" w:anchor="Class_V_.E2.80.93_Naval_Science" w:history="1">
        <w:r w:rsidR="00282232" w:rsidRPr="00717732">
          <w:rPr>
            <w:rFonts w:ascii="Times New Roman" w:hAnsi="Times New Roman"/>
            <w:color w:val="0000FF"/>
            <w:sz w:val="24"/>
            <w:szCs w:val="24"/>
            <w:u w:val="single"/>
            <w:lang w:eastAsia="en-GB"/>
          </w:rPr>
          <w:t>1.20 Class V – Naval Science</w:t>
        </w:r>
      </w:hyperlink>
    </w:p>
    <w:p w14:paraId="11558F92" w14:textId="77777777" w:rsidR="00282232" w:rsidRDefault="00B74D48" w:rsidP="00282232">
      <w:pPr>
        <w:spacing w:before="100" w:beforeAutospacing="1" w:after="100" w:afterAutospacing="1" w:line="240" w:lineRule="auto"/>
        <w:ind w:left="720"/>
        <w:rPr>
          <w:rFonts w:ascii="Times New Roman" w:hAnsi="Times New Roman"/>
          <w:sz w:val="24"/>
          <w:szCs w:val="24"/>
          <w:lang w:eastAsia="en-GB"/>
        </w:rPr>
      </w:pPr>
      <w:hyperlink r:id="rId41" w:anchor="Class_Z_.E2.80.93_Bibliography.2C_Library_Science" w:history="1">
        <w:r w:rsidR="00282232" w:rsidRPr="00717732">
          <w:rPr>
            <w:rFonts w:ascii="Times New Roman" w:hAnsi="Times New Roman"/>
            <w:color w:val="0000FF"/>
            <w:sz w:val="24"/>
            <w:szCs w:val="24"/>
            <w:u w:val="single"/>
            <w:lang w:eastAsia="en-GB"/>
          </w:rPr>
          <w:t>1.21 Class Z – Bibliography, Library Science</w:t>
        </w:r>
      </w:hyperlink>
    </w:p>
    <w:p w14:paraId="1A719BC0" w14:textId="77777777" w:rsidR="00402B56" w:rsidRPr="000E6AB1" w:rsidRDefault="00402B56" w:rsidP="00402B56">
      <w:pPr>
        <w:spacing w:before="100" w:beforeAutospacing="1" w:after="100" w:afterAutospacing="1" w:line="240" w:lineRule="auto"/>
        <w:rPr>
          <w:rFonts w:ascii="Times New Roman" w:hAnsi="Times New Roman"/>
          <w:b/>
          <w:sz w:val="24"/>
          <w:szCs w:val="24"/>
          <w:lang w:eastAsia="en-GB"/>
        </w:rPr>
      </w:pPr>
      <w:r w:rsidRPr="000E6AB1">
        <w:rPr>
          <w:rFonts w:ascii="Times New Roman" w:hAnsi="Times New Roman"/>
          <w:b/>
          <w:sz w:val="24"/>
          <w:szCs w:val="24"/>
          <w:lang w:eastAsia="en-GB"/>
        </w:rPr>
        <w:t>Possible groupings of Library of Congress Classification</w:t>
      </w:r>
    </w:p>
    <w:p w14:paraId="1370C1B6" w14:textId="77777777" w:rsidR="00402B56" w:rsidRPr="00402B56" w:rsidRDefault="00402B56" w:rsidP="00402B56">
      <w:pPr>
        <w:numPr>
          <w:ilvl w:val="0"/>
          <w:numId w:val="34"/>
        </w:numPr>
        <w:spacing w:before="100" w:beforeAutospacing="1" w:after="100" w:afterAutospacing="1" w:line="240" w:lineRule="auto"/>
        <w:rPr>
          <w:rFonts w:ascii="Times New Roman" w:hAnsi="Times New Roman"/>
          <w:sz w:val="24"/>
          <w:szCs w:val="24"/>
          <w:lang w:eastAsia="en-GB"/>
        </w:rPr>
      </w:pPr>
      <w:r w:rsidRPr="00402B56">
        <w:rPr>
          <w:rFonts w:ascii="Times New Roman" w:hAnsi="Times New Roman"/>
          <w:sz w:val="24"/>
          <w:szCs w:val="24"/>
          <w:lang w:eastAsia="en-GB"/>
        </w:rPr>
        <w:t>Psychology, Religion, History (Classes A, B, C, D, E, F)</w:t>
      </w:r>
    </w:p>
    <w:p w14:paraId="67C415FE" w14:textId="77777777" w:rsidR="00402B56" w:rsidRPr="00402B56" w:rsidRDefault="00402B56" w:rsidP="00402B56">
      <w:pPr>
        <w:numPr>
          <w:ilvl w:val="0"/>
          <w:numId w:val="34"/>
        </w:numPr>
        <w:spacing w:before="100" w:beforeAutospacing="1" w:after="100" w:afterAutospacing="1" w:line="240" w:lineRule="auto"/>
        <w:rPr>
          <w:rFonts w:ascii="Times New Roman" w:hAnsi="Times New Roman"/>
          <w:sz w:val="24"/>
          <w:szCs w:val="24"/>
          <w:lang w:eastAsia="en-GB"/>
        </w:rPr>
      </w:pPr>
      <w:r w:rsidRPr="00402B56">
        <w:rPr>
          <w:rFonts w:ascii="Times New Roman" w:hAnsi="Times New Roman"/>
          <w:sz w:val="24"/>
          <w:szCs w:val="24"/>
          <w:lang w:eastAsia="en-GB"/>
        </w:rPr>
        <w:t>Social Science, Political Science, Law, Education,  (Classes G, H, K, L)</w:t>
      </w:r>
    </w:p>
    <w:p w14:paraId="688C97EC" w14:textId="77777777" w:rsidR="00402B56" w:rsidRPr="00402B56" w:rsidRDefault="00402B56" w:rsidP="00402B56">
      <w:pPr>
        <w:numPr>
          <w:ilvl w:val="0"/>
          <w:numId w:val="34"/>
        </w:numPr>
        <w:spacing w:before="100" w:beforeAutospacing="1" w:after="100" w:afterAutospacing="1" w:line="240" w:lineRule="auto"/>
        <w:rPr>
          <w:rFonts w:ascii="Times New Roman" w:hAnsi="Times New Roman"/>
          <w:sz w:val="24"/>
          <w:szCs w:val="24"/>
          <w:lang w:eastAsia="en-GB"/>
        </w:rPr>
      </w:pPr>
      <w:r w:rsidRPr="00402B56">
        <w:rPr>
          <w:rFonts w:ascii="Times New Roman" w:hAnsi="Times New Roman"/>
          <w:sz w:val="24"/>
          <w:szCs w:val="24"/>
          <w:lang w:eastAsia="en-GB"/>
        </w:rPr>
        <w:t>Music, Fine Arts, Language and Literature (Classes  M,N,P)</w:t>
      </w:r>
    </w:p>
    <w:p w14:paraId="74AD3317" w14:textId="77777777" w:rsidR="00402B56" w:rsidRPr="00402B56" w:rsidRDefault="00402B56" w:rsidP="00402B56">
      <w:pPr>
        <w:numPr>
          <w:ilvl w:val="0"/>
          <w:numId w:val="34"/>
        </w:numPr>
        <w:spacing w:before="100" w:beforeAutospacing="1" w:after="100" w:afterAutospacing="1" w:line="240" w:lineRule="auto"/>
        <w:rPr>
          <w:rFonts w:ascii="Times New Roman" w:hAnsi="Times New Roman"/>
          <w:sz w:val="24"/>
          <w:szCs w:val="24"/>
          <w:lang w:eastAsia="en-GB"/>
        </w:rPr>
      </w:pPr>
      <w:r w:rsidRPr="00402B56">
        <w:rPr>
          <w:rFonts w:ascii="Times New Roman" w:hAnsi="Times New Roman"/>
          <w:sz w:val="24"/>
          <w:szCs w:val="24"/>
          <w:lang w:eastAsia="en-GB"/>
        </w:rPr>
        <w:t>Science (Class Q)</w:t>
      </w:r>
    </w:p>
    <w:p w14:paraId="338DEAF3" w14:textId="77777777" w:rsidR="00402B56" w:rsidRPr="00402B56" w:rsidRDefault="00402B56" w:rsidP="00402B56">
      <w:pPr>
        <w:numPr>
          <w:ilvl w:val="0"/>
          <w:numId w:val="34"/>
        </w:numPr>
        <w:spacing w:before="100" w:beforeAutospacing="1" w:after="100" w:afterAutospacing="1" w:line="240" w:lineRule="auto"/>
        <w:rPr>
          <w:rFonts w:ascii="Times New Roman" w:hAnsi="Times New Roman"/>
          <w:sz w:val="24"/>
          <w:szCs w:val="24"/>
          <w:lang w:eastAsia="en-GB"/>
        </w:rPr>
      </w:pPr>
      <w:r w:rsidRPr="00402B56">
        <w:rPr>
          <w:rFonts w:ascii="Times New Roman" w:hAnsi="Times New Roman"/>
          <w:sz w:val="24"/>
          <w:szCs w:val="24"/>
          <w:lang w:eastAsia="en-GB"/>
        </w:rPr>
        <w:t>Medicine (Class R)</w:t>
      </w:r>
    </w:p>
    <w:p w14:paraId="667B2DD6" w14:textId="77777777" w:rsidR="00402B56" w:rsidRPr="00402B56" w:rsidRDefault="00402B56" w:rsidP="00402B56">
      <w:pPr>
        <w:numPr>
          <w:ilvl w:val="0"/>
          <w:numId w:val="34"/>
        </w:numPr>
        <w:spacing w:before="100" w:beforeAutospacing="1" w:after="100" w:afterAutospacing="1" w:line="240" w:lineRule="auto"/>
        <w:rPr>
          <w:rFonts w:ascii="Times New Roman" w:hAnsi="Times New Roman"/>
          <w:sz w:val="24"/>
          <w:szCs w:val="24"/>
          <w:lang w:eastAsia="en-GB"/>
        </w:rPr>
      </w:pPr>
      <w:r w:rsidRPr="00402B56">
        <w:rPr>
          <w:rFonts w:ascii="Times New Roman" w:hAnsi="Times New Roman"/>
          <w:sz w:val="24"/>
          <w:szCs w:val="24"/>
          <w:lang w:eastAsia="en-GB"/>
        </w:rPr>
        <w:t>Agriculture, Technol</w:t>
      </w:r>
      <w:ins w:id="116" w:author="Stefanie Kethers" w:date="2014-05-22T16:23:00Z">
        <w:r w:rsidR="007F0B10">
          <w:rPr>
            <w:rFonts w:ascii="Times New Roman" w:hAnsi="Times New Roman"/>
            <w:sz w:val="24"/>
            <w:szCs w:val="24"/>
            <w:lang w:eastAsia="en-GB"/>
          </w:rPr>
          <w:t>o</w:t>
        </w:r>
      </w:ins>
      <w:r w:rsidRPr="00402B56">
        <w:rPr>
          <w:rFonts w:ascii="Times New Roman" w:hAnsi="Times New Roman"/>
          <w:sz w:val="24"/>
          <w:szCs w:val="24"/>
          <w:lang w:eastAsia="en-GB"/>
        </w:rPr>
        <w:t>gy, Military Science, Naval Science (Class S,T,U,V)</w:t>
      </w:r>
    </w:p>
    <w:p w14:paraId="1E9A6879" w14:textId="77777777" w:rsidR="00402B56" w:rsidRDefault="00402B56" w:rsidP="00402B56">
      <w:pPr>
        <w:numPr>
          <w:ilvl w:val="0"/>
          <w:numId w:val="34"/>
        </w:numPr>
        <w:spacing w:before="100" w:beforeAutospacing="1" w:after="100" w:afterAutospacing="1" w:line="240" w:lineRule="auto"/>
        <w:rPr>
          <w:rFonts w:ascii="Times New Roman" w:hAnsi="Times New Roman"/>
          <w:sz w:val="24"/>
          <w:szCs w:val="24"/>
          <w:lang w:eastAsia="en-GB"/>
        </w:rPr>
      </w:pPr>
      <w:r w:rsidRPr="00402B56">
        <w:rPr>
          <w:rFonts w:ascii="Times New Roman" w:hAnsi="Times New Roman"/>
          <w:sz w:val="24"/>
          <w:szCs w:val="24"/>
          <w:lang w:eastAsia="en-GB"/>
        </w:rPr>
        <w:t>Bibliography, Library Science (Class Z)</w:t>
      </w:r>
    </w:p>
    <w:p w14:paraId="24A6BBDB" w14:textId="77777777" w:rsidR="00402B56" w:rsidRPr="00717732" w:rsidRDefault="00402B56" w:rsidP="00282232">
      <w:pPr>
        <w:spacing w:before="100" w:beforeAutospacing="1" w:after="100" w:afterAutospacing="1" w:line="240" w:lineRule="auto"/>
        <w:ind w:left="720"/>
        <w:rPr>
          <w:rFonts w:ascii="Times New Roman" w:hAnsi="Times New Roman"/>
          <w:sz w:val="24"/>
          <w:szCs w:val="24"/>
          <w:lang w:eastAsia="en-GB"/>
        </w:rPr>
      </w:pPr>
    </w:p>
    <w:p w14:paraId="2B81887E" w14:textId="77777777" w:rsidR="00282232" w:rsidRPr="000E6AB1" w:rsidRDefault="00282232" w:rsidP="00282232">
      <w:pPr>
        <w:spacing w:before="100" w:beforeAutospacing="1" w:after="100" w:afterAutospacing="1" w:line="240" w:lineRule="auto"/>
        <w:rPr>
          <w:rFonts w:ascii="Times New Roman" w:hAnsi="Times New Roman"/>
          <w:b/>
          <w:sz w:val="24"/>
          <w:szCs w:val="24"/>
          <w:lang w:eastAsia="en-GB"/>
        </w:rPr>
      </w:pPr>
      <w:r w:rsidRPr="000E6AB1">
        <w:rPr>
          <w:rFonts w:ascii="Times New Roman" w:hAnsi="Times New Roman"/>
          <w:b/>
          <w:sz w:val="24"/>
          <w:szCs w:val="24"/>
          <w:lang w:eastAsia="en-GB"/>
        </w:rPr>
        <w:t>Colon Classification</w:t>
      </w:r>
    </w:p>
    <w:p w14:paraId="235E0BA3" w14:textId="77777777" w:rsidR="00282232" w:rsidRPr="00191AFE" w:rsidRDefault="00282232" w:rsidP="00282232">
      <w:pPr>
        <w:numPr>
          <w:ilvl w:val="0"/>
          <w:numId w:val="17"/>
        </w:numPr>
        <w:spacing w:after="0" w:line="240" w:lineRule="auto"/>
        <w:rPr>
          <w:rFonts w:ascii="Times New Roman" w:hAnsi="Times New Roman"/>
          <w:sz w:val="24"/>
          <w:szCs w:val="24"/>
          <w:lang w:eastAsia="en-GB"/>
        </w:rPr>
      </w:pPr>
      <w:r w:rsidRPr="00717732">
        <w:rPr>
          <w:rFonts w:ascii="Times New Roman" w:hAnsi="Times New Roman"/>
          <w:sz w:val="24"/>
          <w:szCs w:val="24"/>
          <w:lang w:eastAsia="en-GB"/>
        </w:rPr>
        <w:t xml:space="preserve">B </w:t>
      </w:r>
      <w:r w:rsidRPr="00191AFE">
        <w:rPr>
          <w:rFonts w:ascii="Times New Roman" w:hAnsi="Times New Roman"/>
          <w:sz w:val="24"/>
          <w:szCs w:val="24"/>
          <w:lang w:eastAsia="en-GB"/>
        </w:rPr>
        <w:t xml:space="preserve">Mathematics </w:t>
      </w:r>
    </w:p>
    <w:p w14:paraId="69F13917" w14:textId="77777777" w:rsidR="00282232" w:rsidRPr="00191AFE" w:rsidRDefault="00282232" w:rsidP="00282232">
      <w:pPr>
        <w:numPr>
          <w:ilvl w:val="0"/>
          <w:numId w:val="17"/>
        </w:numPr>
        <w:spacing w:after="0" w:line="240" w:lineRule="auto"/>
        <w:rPr>
          <w:rFonts w:ascii="Times New Roman" w:hAnsi="Times New Roman"/>
          <w:sz w:val="24"/>
          <w:szCs w:val="24"/>
          <w:lang w:eastAsia="en-GB"/>
        </w:rPr>
      </w:pPr>
      <w:r w:rsidRPr="00191AFE">
        <w:rPr>
          <w:rFonts w:ascii="Times New Roman" w:hAnsi="Times New Roman"/>
          <w:sz w:val="24"/>
          <w:szCs w:val="24"/>
          <w:lang w:eastAsia="en-GB"/>
        </w:rPr>
        <w:t>C Physics</w:t>
      </w:r>
    </w:p>
    <w:p w14:paraId="66280F21" w14:textId="77777777" w:rsidR="00282232" w:rsidRPr="00191AFE" w:rsidRDefault="00282232" w:rsidP="00282232">
      <w:pPr>
        <w:numPr>
          <w:ilvl w:val="0"/>
          <w:numId w:val="17"/>
        </w:numPr>
        <w:spacing w:after="0" w:line="240" w:lineRule="auto"/>
        <w:rPr>
          <w:rFonts w:ascii="Times New Roman" w:hAnsi="Times New Roman"/>
          <w:sz w:val="24"/>
          <w:szCs w:val="24"/>
          <w:lang w:eastAsia="en-GB"/>
        </w:rPr>
      </w:pPr>
      <w:r w:rsidRPr="00191AFE">
        <w:rPr>
          <w:rFonts w:ascii="Times New Roman" w:hAnsi="Times New Roman"/>
          <w:sz w:val="24"/>
          <w:szCs w:val="24"/>
          <w:lang w:eastAsia="en-GB"/>
        </w:rPr>
        <w:t>D Engineering</w:t>
      </w:r>
    </w:p>
    <w:p w14:paraId="29D954C8" w14:textId="77777777" w:rsidR="00282232" w:rsidRPr="00191AFE" w:rsidRDefault="00282232" w:rsidP="00282232">
      <w:pPr>
        <w:numPr>
          <w:ilvl w:val="0"/>
          <w:numId w:val="17"/>
        </w:numPr>
        <w:spacing w:after="0" w:line="240" w:lineRule="auto"/>
        <w:rPr>
          <w:rFonts w:ascii="Times New Roman" w:hAnsi="Times New Roman"/>
          <w:sz w:val="24"/>
          <w:szCs w:val="24"/>
          <w:lang w:eastAsia="en-GB"/>
        </w:rPr>
      </w:pPr>
      <w:r w:rsidRPr="00191AFE">
        <w:rPr>
          <w:rFonts w:ascii="Times New Roman" w:hAnsi="Times New Roman"/>
          <w:sz w:val="24"/>
          <w:szCs w:val="24"/>
          <w:lang w:eastAsia="en-GB"/>
        </w:rPr>
        <w:t>E Chemistry</w:t>
      </w:r>
    </w:p>
    <w:p w14:paraId="119656CC" w14:textId="77777777" w:rsidR="00282232" w:rsidRPr="00191AFE" w:rsidRDefault="00282232" w:rsidP="00282232">
      <w:pPr>
        <w:numPr>
          <w:ilvl w:val="0"/>
          <w:numId w:val="17"/>
        </w:numPr>
        <w:spacing w:after="0" w:line="240" w:lineRule="auto"/>
        <w:rPr>
          <w:rFonts w:ascii="Times New Roman" w:hAnsi="Times New Roman"/>
          <w:sz w:val="24"/>
          <w:szCs w:val="24"/>
          <w:lang w:eastAsia="en-GB"/>
        </w:rPr>
      </w:pPr>
      <w:r w:rsidRPr="00191AFE">
        <w:rPr>
          <w:rFonts w:ascii="Times New Roman" w:hAnsi="Times New Roman"/>
          <w:sz w:val="24"/>
          <w:szCs w:val="24"/>
          <w:lang w:eastAsia="en-GB"/>
        </w:rPr>
        <w:t>F Technology</w:t>
      </w:r>
    </w:p>
    <w:p w14:paraId="4F8C974A" w14:textId="77777777" w:rsidR="00282232" w:rsidRPr="00191AFE" w:rsidRDefault="00282232" w:rsidP="00282232">
      <w:pPr>
        <w:numPr>
          <w:ilvl w:val="0"/>
          <w:numId w:val="17"/>
        </w:numPr>
        <w:spacing w:after="0" w:line="240" w:lineRule="auto"/>
        <w:rPr>
          <w:rFonts w:ascii="Times New Roman" w:hAnsi="Times New Roman"/>
          <w:sz w:val="24"/>
          <w:szCs w:val="24"/>
          <w:lang w:eastAsia="en-GB"/>
        </w:rPr>
      </w:pPr>
      <w:r w:rsidRPr="00191AFE">
        <w:rPr>
          <w:rFonts w:ascii="Times New Roman" w:hAnsi="Times New Roman"/>
          <w:sz w:val="24"/>
          <w:szCs w:val="24"/>
          <w:lang w:eastAsia="en-GB"/>
        </w:rPr>
        <w:t>G Biology</w:t>
      </w:r>
    </w:p>
    <w:p w14:paraId="5F94E126" w14:textId="77777777" w:rsidR="00282232" w:rsidRPr="00191AFE" w:rsidRDefault="00282232" w:rsidP="00282232">
      <w:pPr>
        <w:numPr>
          <w:ilvl w:val="0"/>
          <w:numId w:val="17"/>
        </w:numPr>
        <w:spacing w:after="0" w:line="240" w:lineRule="auto"/>
        <w:rPr>
          <w:rFonts w:ascii="Times New Roman" w:hAnsi="Times New Roman"/>
          <w:sz w:val="24"/>
          <w:szCs w:val="24"/>
          <w:lang w:eastAsia="en-GB"/>
        </w:rPr>
      </w:pPr>
      <w:r w:rsidRPr="00191AFE">
        <w:rPr>
          <w:rFonts w:ascii="Times New Roman" w:hAnsi="Times New Roman"/>
          <w:sz w:val="24"/>
          <w:szCs w:val="24"/>
          <w:lang w:eastAsia="en-GB"/>
        </w:rPr>
        <w:t xml:space="preserve">H Geology </w:t>
      </w:r>
    </w:p>
    <w:p w14:paraId="6D8E64E4" w14:textId="77777777" w:rsidR="00282232" w:rsidRPr="00191AFE" w:rsidRDefault="00282232" w:rsidP="00282232">
      <w:pPr>
        <w:numPr>
          <w:ilvl w:val="0"/>
          <w:numId w:val="17"/>
        </w:numPr>
        <w:spacing w:after="0" w:line="240" w:lineRule="auto"/>
        <w:rPr>
          <w:rFonts w:ascii="Times New Roman" w:hAnsi="Times New Roman"/>
          <w:sz w:val="24"/>
          <w:szCs w:val="24"/>
          <w:lang w:eastAsia="en-GB"/>
        </w:rPr>
      </w:pPr>
      <w:r w:rsidRPr="00191AFE">
        <w:rPr>
          <w:rFonts w:ascii="Times New Roman" w:hAnsi="Times New Roman"/>
          <w:sz w:val="24"/>
          <w:szCs w:val="24"/>
          <w:lang w:eastAsia="en-GB"/>
        </w:rPr>
        <w:t>HX Mining</w:t>
      </w:r>
    </w:p>
    <w:p w14:paraId="0AC162DC" w14:textId="77777777" w:rsidR="00282232" w:rsidRPr="00191AFE" w:rsidRDefault="00282232" w:rsidP="00282232">
      <w:pPr>
        <w:numPr>
          <w:ilvl w:val="0"/>
          <w:numId w:val="17"/>
        </w:numPr>
        <w:spacing w:after="0" w:line="240" w:lineRule="auto"/>
        <w:rPr>
          <w:rFonts w:ascii="Times New Roman" w:hAnsi="Times New Roman"/>
          <w:sz w:val="24"/>
          <w:szCs w:val="24"/>
          <w:lang w:eastAsia="en-GB"/>
        </w:rPr>
      </w:pPr>
      <w:r w:rsidRPr="00191AFE">
        <w:rPr>
          <w:rFonts w:ascii="Times New Roman" w:hAnsi="Times New Roman"/>
          <w:sz w:val="24"/>
          <w:szCs w:val="24"/>
          <w:lang w:eastAsia="en-GB"/>
        </w:rPr>
        <w:t>I Botany</w:t>
      </w:r>
    </w:p>
    <w:p w14:paraId="37FA5848" w14:textId="77777777" w:rsidR="00282232" w:rsidRPr="00191AFE" w:rsidRDefault="00282232" w:rsidP="00282232">
      <w:pPr>
        <w:numPr>
          <w:ilvl w:val="0"/>
          <w:numId w:val="17"/>
        </w:numPr>
        <w:spacing w:after="0" w:line="240" w:lineRule="auto"/>
        <w:rPr>
          <w:rFonts w:ascii="Times New Roman" w:hAnsi="Times New Roman"/>
          <w:sz w:val="24"/>
          <w:szCs w:val="24"/>
          <w:lang w:eastAsia="en-GB"/>
        </w:rPr>
      </w:pPr>
      <w:r w:rsidRPr="00191AFE">
        <w:rPr>
          <w:rFonts w:ascii="Times New Roman" w:hAnsi="Times New Roman"/>
          <w:sz w:val="24"/>
          <w:szCs w:val="24"/>
          <w:lang w:eastAsia="en-GB"/>
        </w:rPr>
        <w:t xml:space="preserve">J Agriculture </w:t>
      </w:r>
    </w:p>
    <w:p w14:paraId="1A198B24" w14:textId="77777777" w:rsidR="00282232" w:rsidRPr="00191AFE" w:rsidRDefault="00282232" w:rsidP="00282232">
      <w:pPr>
        <w:numPr>
          <w:ilvl w:val="0"/>
          <w:numId w:val="17"/>
        </w:numPr>
        <w:spacing w:after="0" w:line="240" w:lineRule="auto"/>
        <w:rPr>
          <w:rFonts w:ascii="Times New Roman" w:hAnsi="Times New Roman"/>
          <w:sz w:val="24"/>
          <w:szCs w:val="24"/>
          <w:lang w:eastAsia="en-GB"/>
        </w:rPr>
      </w:pPr>
      <w:r w:rsidRPr="00191AFE">
        <w:rPr>
          <w:rFonts w:ascii="Times New Roman" w:hAnsi="Times New Roman"/>
          <w:sz w:val="24"/>
          <w:szCs w:val="24"/>
          <w:lang w:eastAsia="en-GB"/>
        </w:rPr>
        <w:t>K Zoology</w:t>
      </w:r>
    </w:p>
    <w:p w14:paraId="60FB9468" w14:textId="77777777" w:rsidR="00282232" w:rsidRPr="00191AFE" w:rsidRDefault="00282232" w:rsidP="00282232">
      <w:pPr>
        <w:numPr>
          <w:ilvl w:val="0"/>
          <w:numId w:val="17"/>
        </w:numPr>
        <w:spacing w:after="0" w:line="240" w:lineRule="auto"/>
        <w:rPr>
          <w:rFonts w:ascii="Times New Roman" w:hAnsi="Times New Roman"/>
          <w:sz w:val="24"/>
          <w:szCs w:val="24"/>
          <w:lang w:eastAsia="en-GB"/>
        </w:rPr>
      </w:pPr>
      <w:r w:rsidRPr="00191AFE">
        <w:rPr>
          <w:rFonts w:ascii="Times New Roman" w:hAnsi="Times New Roman"/>
          <w:sz w:val="24"/>
          <w:szCs w:val="24"/>
          <w:lang w:eastAsia="en-GB"/>
        </w:rPr>
        <w:t xml:space="preserve">L Medicine </w:t>
      </w:r>
    </w:p>
    <w:p w14:paraId="2E7939B1" w14:textId="77777777" w:rsidR="00282232" w:rsidRPr="00191AFE" w:rsidRDefault="00282232" w:rsidP="00282232">
      <w:pPr>
        <w:numPr>
          <w:ilvl w:val="0"/>
          <w:numId w:val="17"/>
        </w:numPr>
        <w:spacing w:after="0" w:line="240" w:lineRule="auto"/>
        <w:rPr>
          <w:rFonts w:ascii="Times New Roman" w:hAnsi="Times New Roman"/>
          <w:sz w:val="24"/>
          <w:szCs w:val="24"/>
          <w:lang w:eastAsia="en-GB"/>
        </w:rPr>
      </w:pPr>
      <w:r w:rsidRPr="00191AFE">
        <w:rPr>
          <w:rFonts w:ascii="Times New Roman" w:hAnsi="Times New Roman"/>
          <w:sz w:val="24"/>
          <w:szCs w:val="24"/>
          <w:lang w:eastAsia="en-GB"/>
        </w:rPr>
        <w:t xml:space="preserve">M Useful arts </w:t>
      </w:r>
    </w:p>
    <w:p w14:paraId="7BA701F4" w14:textId="77777777" w:rsidR="00282232" w:rsidRPr="00191AFE" w:rsidRDefault="00282232" w:rsidP="00282232">
      <w:pPr>
        <w:numPr>
          <w:ilvl w:val="0"/>
          <w:numId w:val="17"/>
        </w:numPr>
        <w:spacing w:after="0" w:line="240" w:lineRule="auto"/>
        <w:rPr>
          <w:rFonts w:ascii="Times New Roman" w:hAnsi="Times New Roman"/>
          <w:sz w:val="24"/>
          <w:szCs w:val="24"/>
          <w:lang w:eastAsia="en-GB"/>
        </w:rPr>
      </w:pPr>
      <w:r w:rsidRPr="00191AFE">
        <w:rPr>
          <w:rFonts w:ascii="Times New Roman" w:hAnsi="Times New Roman"/>
          <w:sz w:val="24"/>
          <w:szCs w:val="24"/>
          <w:lang w:eastAsia="en-GB"/>
        </w:rPr>
        <w:t xml:space="preserve">N Fine arts </w:t>
      </w:r>
    </w:p>
    <w:p w14:paraId="5102F8DB" w14:textId="77777777" w:rsidR="00282232" w:rsidRPr="00191AFE" w:rsidRDefault="00282232" w:rsidP="00282232">
      <w:pPr>
        <w:numPr>
          <w:ilvl w:val="0"/>
          <w:numId w:val="17"/>
        </w:numPr>
        <w:spacing w:after="0" w:line="240" w:lineRule="auto"/>
        <w:rPr>
          <w:rFonts w:ascii="Times New Roman" w:hAnsi="Times New Roman"/>
          <w:sz w:val="24"/>
          <w:szCs w:val="24"/>
          <w:lang w:eastAsia="en-GB"/>
        </w:rPr>
      </w:pPr>
      <w:r w:rsidRPr="00191AFE">
        <w:rPr>
          <w:rFonts w:ascii="Times New Roman" w:hAnsi="Times New Roman"/>
          <w:sz w:val="24"/>
          <w:szCs w:val="24"/>
          <w:lang w:eastAsia="en-GB"/>
        </w:rPr>
        <w:t>O Literature</w:t>
      </w:r>
    </w:p>
    <w:p w14:paraId="7A11D647" w14:textId="77777777" w:rsidR="00282232" w:rsidRPr="00191AFE" w:rsidRDefault="00282232" w:rsidP="00282232">
      <w:pPr>
        <w:numPr>
          <w:ilvl w:val="0"/>
          <w:numId w:val="17"/>
        </w:numPr>
        <w:spacing w:after="0" w:line="240" w:lineRule="auto"/>
        <w:rPr>
          <w:rFonts w:ascii="Times New Roman" w:hAnsi="Times New Roman"/>
          <w:sz w:val="24"/>
          <w:szCs w:val="24"/>
          <w:lang w:eastAsia="en-GB"/>
        </w:rPr>
      </w:pPr>
      <w:r w:rsidRPr="00191AFE">
        <w:rPr>
          <w:rFonts w:ascii="Times New Roman" w:hAnsi="Times New Roman"/>
          <w:sz w:val="24"/>
          <w:szCs w:val="24"/>
          <w:lang w:eastAsia="en-GB"/>
        </w:rPr>
        <w:t>P Linguistics</w:t>
      </w:r>
    </w:p>
    <w:p w14:paraId="19565124" w14:textId="77777777" w:rsidR="00282232" w:rsidRPr="00191AFE" w:rsidRDefault="00282232" w:rsidP="00282232">
      <w:pPr>
        <w:numPr>
          <w:ilvl w:val="0"/>
          <w:numId w:val="17"/>
        </w:numPr>
        <w:spacing w:after="0" w:line="240" w:lineRule="auto"/>
        <w:rPr>
          <w:rFonts w:ascii="Times New Roman" w:hAnsi="Times New Roman"/>
          <w:sz w:val="24"/>
          <w:szCs w:val="24"/>
          <w:lang w:eastAsia="en-GB"/>
        </w:rPr>
      </w:pPr>
      <w:r w:rsidRPr="00191AFE">
        <w:rPr>
          <w:rFonts w:ascii="Times New Roman" w:hAnsi="Times New Roman"/>
          <w:sz w:val="24"/>
          <w:szCs w:val="24"/>
          <w:lang w:eastAsia="en-GB"/>
        </w:rPr>
        <w:t>Q Religion</w:t>
      </w:r>
    </w:p>
    <w:p w14:paraId="1F73828F" w14:textId="77777777" w:rsidR="00282232" w:rsidRPr="00191AFE" w:rsidRDefault="00282232" w:rsidP="00282232">
      <w:pPr>
        <w:numPr>
          <w:ilvl w:val="0"/>
          <w:numId w:val="17"/>
        </w:numPr>
        <w:spacing w:after="0" w:line="240" w:lineRule="auto"/>
        <w:rPr>
          <w:rFonts w:ascii="Times New Roman" w:hAnsi="Times New Roman"/>
          <w:sz w:val="24"/>
          <w:szCs w:val="24"/>
          <w:lang w:eastAsia="en-GB"/>
        </w:rPr>
      </w:pPr>
      <w:r w:rsidRPr="00191AFE">
        <w:rPr>
          <w:rFonts w:ascii="Times New Roman" w:hAnsi="Times New Roman"/>
          <w:sz w:val="24"/>
          <w:szCs w:val="24"/>
          <w:lang w:eastAsia="en-GB"/>
        </w:rPr>
        <w:t>R Philosophy</w:t>
      </w:r>
    </w:p>
    <w:p w14:paraId="2D646F6F" w14:textId="77777777" w:rsidR="00282232" w:rsidRPr="00191AFE" w:rsidRDefault="00282232" w:rsidP="00282232">
      <w:pPr>
        <w:numPr>
          <w:ilvl w:val="0"/>
          <w:numId w:val="17"/>
        </w:numPr>
        <w:spacing w:after="0" w:line="240" w:lineRule="auto"/>
        <w:rPr>
          <w:rFonts w:ascii="Times New Roman" w:hAnsi="Times New Roman"/>
          <w:sz w:val="24"/>
          <w:szCs w:val="24"/>
          <w:lang w:eastAsia="en-GB"/>
        </w:rPr>
      </w:pPr>
      <w:r w:rsidRPr="00191AFE">
        <w:rPr>
          <w:rFonts w:ascii="Times New Roman" w:hAnsi="Times New Roman"/>
          <w:sz w:val="24"/>
          <w:szCs w:val="24"/>
          <w:lang w:eastAsia="en-GB"/>
        </w:rPr>
        <w:t>S Psychology</w:t>
      </w:r>
    </w:p>
    <w:p w14:paraId="0113B3BE" w14:textId="77777777" w:rsidR="00282232" w:rsidRPr="00191AFE" w:rsidRDefault="00282232" w:rsidP="00282232">
      <w:pPr>
        <w:numPr>
          <w:ilvl w:val="0"/>
          <w:numId w:val="17"/>
        </w:numPr>
        <w:spacing w:after="0" w:line="240" w:lineRule="auto"/>
        <w:rPr>
          <w:rFonts w:ascii="Times New Roman" w:hAnsi="Times New Roman"/>
          <w:sz w:val="24"/>
          <w:szCs w:val="24"/>
          <w:lang w:eastAsia="en-GB"/>
        </w:rPr>
      </w:pPr>
      <w:r w:rsidRPr="00191AFE">
        <w:rPr>
          <w:rFonts w:ascii="Times New Roman" w:hAnsi="Times New Roman"/>
          <w:sz w:val="24"/>
          <w:szCs w:val="24"/>
          <w:lang w:eastAsia="en-GB"/>
        </w:rPr>
        <w:t>T Education</w:t>
      </w:r>
    </w:p>
    <w:p w14:paraId="6BE33F43" w14:textId="77777777" w:rsidR="00282232" w:rsidRPr="00191AFE" w:rsidRDefault="00282232" w:rsidP="00282232">
      <w:pPr>
        <w:numPr>
          <w:ilvl w:val="0"/>
          <w:numId w:val="17"/>
        </w:numPr>
        <w:spacing w:after="0" w:line="240" w:lineRule="auto"/>
        <w:rPr>
          <w:rFonts w:ascii="Times New Roman" w:hAnsi="Times New Roman"/>
          <w:sz w:val="24"/>
          <w:szCs w:val="24"/>
          <w:lang w:eastAsia="en-GB"/>
        </w:rPr>
      </w:pPr>
      <w:r w:rsidRPr="00191AFE">
        <w:rPr>
          <w:rFonts w:ascii="Times New Roman" w:hAnsi="Times New Roman"/>
          <w:sz w:val="24"/>
          <w:szCs w:val="24"/>
          <w:lang w:eastAsia="en-GB"/>
        </w:rPr>
        <w:t>U Geography</w:t>
      </w:r>
    </w:p>
    <w:p w14:paraId="07FED2DF" w14:textId="77777777" w:rsidR="00282232" w:rsidRPr="00191AFE" w:rsidRDefault="00282232" w:rsidP="00282232">
      <w:pPr>
        <w:numPr>
          <w:ilvl w:val="0"/>
          <w:numId w:val="17"/>
        </w:numPr>
        <w:spacing w:after="0" w:line="240" w:lineRule="auto"/>
        <w:rPr>
          <w:rFonts w:ascii="Times New Roman" w:hAnsi="Times New Roman"/>
          <w:sz w:val="24"/>
          <w:szCs w:val="24"/>
          <w:lang w:eastAsia="en-GB"/>
        </w:rPr>
      </w:pPr>
      <w:r w:rsidRPr="00191AFE">
        <w:rPr>
          <w:rFonts w:ascii="Times New Roman" w:hAnsi="Times New Roman"/>
          <w:sz w:val="24"/>
          <w:szCs w:val="24"/>
          <w:lang w:eastAsia="en-GB"/>
        </w:rPr>
        <w:t>V History</w:t>
      </w:r>
    </w:p>
    <w:p w14:paraId="55EC78D2" w14:textId="77777777" w:rsidR="00282232" w:rsidRPr="00191AFE" w:rsidRDefault="00282232" w:rsidP="00282232">
      <w:pPr>
        <w:numPr>
          <w:ilvl w:val="0"/>
          <w:numId w:val="17"/>
        </w:numPr>
        <w:spacing w:after="0" w:line="240" w:lineRule="auto"/>
        <w:rPr>
          <w:rFonts w:ascii="Times New Roman" w:hAnsi="Times New Roman"/>
          <w:sz w:val="24"/>
          <w:szCs w:val="24"/>
          <w:lang w:eastAsia="en-GB"/>
        </w:rPr>
      </w:pPr>
      <w:r w:rsidRPr="00191AFE">
        <w:rPr>
          <w:rFonts w:ascii="Times New Roman" w:hAnsi="Times New Roman"/>
          <w:sz w:val="24"/>
          <w:szCs w:val="24"/>
          <w:lang w:eastAsia="en-GB"/>
        </w:rPr>
        <w:t>W Political science</w:t>
      </w:r>
    </w:p>
    <w:p w14:paraId="6BE3F8E3" w14:textId="77777777" w:rsidR="00282232" w:rsidRPr="00191AFE" w:rsidRDefault="00282232" w:rsidP="00282232">
      <w:pPr>
        <w:numPr>
          <w:ilvl w:val="0"/>
          <w:numId w:val="17"/>
        </w:numPr>
        <w:spacing w:after="0" w:line="240" w:lineRule="auto"/>
        <w:rPr>
          <w:rFonts w:ascii="Times New Roman" w:hAnsi="Times New Roman"/>
          <w:sz w:val="24"/>
          <w:szCs w:val="24"/>
          <w:lang w:eastAsia="en-GB"/>
        </w:rPr>
      </w:pPr>
      <w:r w:rsidRPr="00191AFE">
        <w:rPr>
          <w:rFonts w:ascii="Times New Roman" w:hAnsi="Times New Roman"/>
          <w:sz w:val="24"/>
          <w:szCs w:val="24"/>
          <w:lang w:eastAsia="en-GB"/>
        </w:rPr>
        <w:t>X Economics</w:t>
      </w:r>
    </w:p>
    <w:p w14:paraId="23D00C2F" w14:textId="77777777" w:rsidR="00282232" w:rsidRPr="00191AFE" w:rsidRDefault="00282232" w:rsidP="00282232">
      <w:pPr>
        <w:numPr>
          <w:ilvl w:val="0"/>
          <w:numId w:val="17"/>
        </w:numPr>
        <w:spacing w:after="0" w:line="240" w:lineRule="auto"/>
        <w:rPr>
          <w:rFonts w:ascii="Times New Roman" w:hAnsi="Times New Roman"/>
          <w:sz w:val="24"/>
          <w:szCs w:val="24"/>
          <w:lang w:eastAsia="en-GB"/>
        </w:rPr>
      </w:pPr>
      <w:r w:rsidRPr="00191AFE">
        <w:rPr>
          <w:rFonts w:ascii="Times New Roman" w:hAnsi="Times New Roman"/>
          <w:sz w:val="24"/>
          <w:szCs w:val="24"/>
          <w:lang w:eastAsia="en-GB"/>
        </w:rPr>
        <w:t>Y Sociology</w:t>
      </w:r>
    </w:p>
    <w:p w14:paraId="7F703A51" w14:textId="77777777" w:rsidR="000E6AB1" w:rsidRDefault="00282232" w:rsidP="000E6AB1">
      <w:pPr>
        <w:numPr>
          <w:ilvl w:val="0"/>
          <w:numId w:val="17"/>
        </w:numPr>
        <w:spacing w:after="0" w:line="240" w:lineRule="auto"/>
      </w:pPr>
      <w:r w:rsidRPr="000E6AB1">
        <w:rPr>
          <w:rFonts w:ascii="Times New Roman" w:hAnsi="Times New Roman"/>
          <w:sz w:val="24"/>
          <w:szCs w:val="24"/>
          <w:lang w:eastAsia="en-GB"/>
        </w:rPr>
        <w:t>Z La</w:t>
      </w:r>
      <w:r w:rsidR="000E6AB1">
        <w:rPr>
          <w:rFonts w:ascii="Times New Roman" w:hAnsi="Times New Roman"/>
          <w:sz w:val="24"/>
          <w:szCs w:val="24"/>
          <w:lang w:eastAsia="en-GB"/>
        </w:rPr>
        <w:t>w.</w:t>
      </w:r>
    </w:p>
    <w:sectPr w:rsidR="000E6AB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00698F" w14:textId="77777777" w:rsidR="004B6D46" w:rsidRDefault="004B6D46" w:rsidP="00A247E5">
      <w:pPr>
        <w:spacing w:after="0" w:line="240" w:lineRule="auto"/>
      </w:pPr>
      <w:r>
        <w:separator/>
      </w:r>
    </w:p>
  </w:endnote>
  <w:endnote w:type="continuationSeparator" w:id="0">
    <w:p w14:paraId="3A9B8C12" w14:textId="77777777" w:rsidR="004B6D46" w:rsidRDefault="004B6D46" w:rsidP="00A247E5">
      <w:pPr>
        <w:spacing w:after="0" w:line="240" w:lineRule="auto"/>
      </w:pPr>
      <w:r>
        <w:continuationSeparator/>
      </w:r>
    </w:p>
  </w:endnote>
  <w:endnote w:type="continuationNotice" w:id="1">
    <w:p w14:paraId="0E1A1680" w14:textId="77777777" w:rsidR="004B6D46" w:rsidRDefault="004B6D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MS Gothic">
    <w:altName w:val="ＭＳ ゴシック"/>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alisto MT">
    <w:panose1 w:val="0204060305050503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45E05F" w14:textId="77777777" w:rsidR="004B6D46" w:rsidRDefault="004B6D46" w:rsidP="00A247E5">
      <w:pPr>
        <w:spacing w:after="0" w:line="240" w:lineRule="auto"/>
      </w:pPr>
      <w:r>
        <w:separator/>
      </w:r>
    </w:p>
  </w:footnote>
  <w:footnote w:type="continuationSeparator" w:id="0">
    <w:p w14:paraId="6C9A3F0B" w14:textId="77777777" w:rsidR="004B6D46" w:rsidRDefault="004B6D46" w:rsidP="00A247E5">
      <w:pPr>
        <w:spacing w:after="0" w:line="240" w:lineRule="auto"/>
      </w:pPr>
      <w:r>
        <w:continuationSeparator/>
      </w:r>
    </w:p>
  </w:footnote>
  <w:footnote w:type="continuationNotice" w:id="1">
    <w:p w14:paraId="4239203E" w14:textId="77777777" w:rsidR="004B6D46" w:rsidRDefault="004B6D46">
      <w:pPr>
        <w:spacing w:after="0" w:line="240" w:lineRule="auto"/>
      </w:pPr>
    </w:p>
  </w:footnote>
  <w:footnote w:id="2">
    <w:p w14:paraId="4BCF2418" w14:textId="77777777" w:rsidR="004B6D46" w:rsidRDefault="004B6D46">
      <w:pPr>
        <w:pStyle w:val="FootnoteText"/>
      </w:pPr>
      <w:r>
        <w:rPr>
          <w:rStyle w:val="FootnoteReference"/>
        </w:rPr>
        <w:footnoteRef/>
      </w:r>
      <w:r>
        <w:t xml:space="preserve"> See for example the 2013 consultation draft at </w:t>
      </w:r>
      <w:r w:rsidRPr="00A90CAE">
        <w:t>http://www.uis.unesco.org/Education/Documents/isced-fos-consultation-draft-2013-en.pdf</w:t>
      </w:r>
    </w:p>
  </w:footnote>
  <w:footnote w:id="3">
    <w:p w14:paraId="64A88A4D" w14:textId="77777777" w:rsidR="004B6D46" w:rsidRDefault="004B6D46">
      <w:pPr>
        <w:pStyle w:val="FootnoteText"/>
      </w:pPr>
      <w:r>
        <w:rPr>
          <w:rStyle w:val="FootnoteReference"/>
        </w:rPr>
        <w:footnoteRef/>
      </w:r>
      <w:r>
        <w:t xml:space="preserve"> See </w:t>
      </w:r>
      <w:hyperlink r:id="rId1" w:history="1">
        <w:r w:rsidRPr="000F0C9F">
          <w:rPr>
            <w:rStyle w:val="Hyperlink"/>
          </w:rPr>
          <w:t>http://www.oecd.org/sti/inno/38235147.pdf</w:t>
        </w:r>
      </w:hyperlink>
      <w:r>
        <w:t xml:space="preserve"> (Annex 1)</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E98A4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487D6B"/>
    <w:multiLevelType w:val="hybridMultilevel"/>
    <w:tmpl w:val="4C78F250"/>
    <w:lvl w:ilvl="0" w:tplc="5210AE4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05872CEC"/>
    <w:multiLevelType w:val="hybridMultilevel"/>
    <w:tmpl w:val="12CC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4E75E2"/>
    <w:multiLevelType w:val="hybridMultilevel"/>
    <w:tmpl w:val="7980C8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F3522EE"/>
    <w:multiLevelType w:val="hybridMultilevel"/>
    <w:tmpl w:val="1C4022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0AB2E09"/>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0C50662"/>
    <w:multiLevelType w:val="hybridMultilevel"/>
    <w:tmpl w:val="FD7AD8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B4E28D5"/>
    <w:multiLevelType w:val="hybridMultilevel"/>
    <w:tmpl w:val="7F50C2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03009D7"/>
    <w:multiLevelType w:val="hybridMultilevel"/>
    <w:tmpl w:val="67D005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7076A29"/>
    <w:multiLevelType w:val="hybridMultilevel"/>
    <w:tmpl w:val="C9C8A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BA05C3B"/>
    <w:multiLevelType w:val="hybridMultilevel"/>
    <w:tmpl w:val="0DDA9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FD2A59"/>
    <w:multiLevelType w:val="hybridMultilevel"/>
    <w:tmpl w:val="992004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D3F786D"/>
    <w:multiLevelType w:val="hybridMultilevel"/>
    <w:tmpl w:val="76C8737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nsid w:val="36ED59C7"/>
    <w:multiLevelType w:val="hybridMultilevel"/>
    <w:tmpl w:val="C884F8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C8C0DA4"/>
    <w:multiLevelType w:val="hybridMultilevel"/>
    <w:tmpl w:val="569042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1174F60"/>
    <w:multiLevelType w:val="hybridMultilevel"/>
    <w:tmpl w:val="F1C6CE7C"/>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14823B7"/>
    <w:multiLevelType w:val="hybridMultilevel"/>
    <w:tmpl w:val="B412A5D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415D47FB"/>
    <w:multiLevelType w:val="hybridMultilevel"/>
    <w:tmpl w:val="4C78F250"/>
    <w:lvl w:ilvl="0" w:tplc="5210AE4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nsid w:val="46E626FB"/>
    <w:multiLevelType w:val="hybridMultilevel"/>
    <w:tmpl w:val="49F246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8AC37B4"/>
    <w:multiLevelType w:val="hybridMultilevel"/>
    <w:tmpl w:val="A35A438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nsid w:val="4AB265F6"/>
    <w:multiLevelType w:val="hybridMultilevel"/>
    <w:tmpl w:val="D9DED9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22D5F26"/>
    <w:multiLevelType w:val="hybridMultilevel"/>
    <w:tmpl w:val="03EE0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28D3E63"/>
    <w:multiLevelType w:val="hybridMultilevel"/>
    <w:tmpl w:val="13920F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40F0FA7"/>
    <w:multiLevelType w:val="hybridMultilevel"/>
    <w:tmpl w:val="35EE521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A8F77EC"/>
    <w:multiLevelType w:val="hybridMultilevel"/>
    <w:tmpl w:val="FC10BAFA"/>
    <w:lvl w:ilvl="0" w:tplc="0C090001">
      <w:start w:val="1"/>
      <w:numFmt w:val="bullet"/>
      <w:lvlText w:val=""/>
      <w:lvlJc w:val="left"/>
      <w:pPr>
        <w:ind w:left="360" w:hanging="360"/>
      </w:pPr>
      <w:rPr>
        <w:rFonts w:ascii="Symbol" w:hAnsi="Symbol" w:hint="default"/>
      </w:rPr>
    </w:lvl>
    <w:lvl w:ilvl="1" w:tplc="BA841494">
      <w:numFmt w:val="bullet"/>
      <w:lvlText w:val="•"/>
      <w:lvlJc w:val="left"/>
      <w:pPr>
        <w:ind w:left="1440" w:hanging="720"/>
      </w:pPr>
      <w:rPr>
        <w:rFonts w:ascii="Calibri" w:eastAsia="MS Mincho" w:hAnsi="Calibri" w:cs="Calibri" w:hint="default"/>
      </w:rPr>
    </w:lvl>
    <w:lvl w:ilvl="2" w:tplc="918E5F6A">
      <w:numFmt w:val="bullet"/>
      <w:lvlText w:val="–"/>
      <w:lvlJc w:val="left"/>
      <w:pPr>
        <w:ind w:left="2160" w:hanging="720"/>
      </w:pPr>
      <w:rPr>
        <w:rFonts w:ascii="Calibri" w:eastAsia="MS Mincho" w:hAnsi="Calibri" w:cs="Calibri"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5">
    <w:nsid w:val="5F767724"/>
    <w:multiLevelType w:val="hybridMultilevel"/>
    <w:tmpl w:val="E5D851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29E1D63"/>
    <w:multiLevelType w:val="hybridMultilevel"/>
    <w:tmpl w:val="3A38D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52D33C8"/>
    <w:multiLevelType w:val="hybridMultilevel"/>
    <w:tmpl w:val="754429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5497CC6"/>
    <w:multiLevelType w:val="hybridMultilevel"/>
    <w:tmpl w:val="1E4A5ED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66DA74F6"/>
    <w:multiLevelType w:val="hybridMultilevel"/>
    <w:tmpl w:val="BEBCAC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nsid w:val="6A2A0C50"/>
    <w:multiLevelType w:val="hybridMultilevel"/>
    <w:tmpl w:val="FF8AE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E73732F"/>
    <w:multiLevelType w:val="hybridMultilevel"/>
    <w:tmpl w:val="2AEE528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nsid w:val="75D25854"/>
    <w:multiLevelType w:val="hybridMultilevel"/>
    <w:tmpl w:val="C2C0C4BE"/>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nsid w:val="787C7BA2"/>
    <w:multiLevelType w:val="hybridMultilevel"/>
    <w:tmpl w:val="599AD2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34">
    <w:nsid w:val="7CC316DA"/>
    <w:multiLevelType w:val="hybridMultilevel"/>
    <w:tmpl w:val="D5769C7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nsid w:val="7E1C4BAB"/>
    <w:multiLevelType w:val="multilevel"/>
    <w:tmpl w:val="25FC90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8"/>
  </w:num>
  <w:num w:numId="3">
    <w:abstractNumId w:val="14"/>
  </w:num>
  <w:num w:numId="4">
    <w:abstractNumId w:val="4"/>
  </w:num>
  <w:num w:numId="5">
    <w:abstractNumId w:val="9"/>
  </w:num>
  <w:num w:numId="6">
    <w:abstractNumId w:val="22"/>
  </w:num>
  <w:num w:numId="7">
    <w:abstractNumId w:val="33"/>
  </w:num>
  <w:num w:numId="8">
    <w:abstractNumId w:val="24"/>
  </w:num>
  <w:num w:numId="9">
    <w:abstractNumId w:val="32"/>
  </w:num>
  <w:num w:numId="10">
    <w:abstractNumId w:val="7"/>
  </w:num>
  <w:num w:numId="11">
    <w:abstractNumId w:val="27"/>
  </w:num>
  <w:num w:numId="12">
    <w:abstractNumId w:val="13"/>
  </w:num>
  <w:num w:numId="13">
    <w:abstractNumId w:val="0"/>
  </w:num>
  <w:num w:numId="14">
    <w:abstractNumId w:val="33"/>
  </w:num>
  <w:num w:numId="15">
    <w:abstractNumId w:val="19"/>
  </w:num>
  <w:num w:numId="16">
    <w:abstractNumId w:val="29"/>
  </w:num>
  <w:num w:numId="17">
    <w:abstractNumId w:val="11"/>
  </w:num>
  <w:num w:numId="18">
    <w:abstractNumId w:val="16"/>
  </w:num>
  <w:num w:numId="19">
    <w:abstractNumId w:val="34"/>
  </w:num>
  <w:num w:numId="20">
    <w:abstractNumId w:val="20"/>
  </w:num>
  <w:num w:numId="21">
    <w:abstractNumId w:val="12"/>
  </w:num>
  <w:num w:numId="22">
    <w:abstractNumId w:val="32"/>
  </w:num>
  <w:num w:numId="23">
    <w:abstractNumId w:val="30"/>
  </w:num>
  <w:num w:numId="24">
    <w:abstractNumId w:val="8"/>
  </w:num>
  <w:num w:numId="25">
    <w:abstractNumId w:val="35"/>
  </w:num>
  <w:num w:numId="26">
    <w:abstractNumId w:val="21"/>
  </w:num>
  <w:num w:numId="27">
    <w:abstractNumId w:val="15"/>
  </w:num>
  <w:num w:numId="28">
    <w:abstractNumId w:val="28"/>
  </w:num>
  <w:num w:numId="29">
    <w:abstractNumId w:val="23"/>
  </w:num>
  <w:num w:numId="30">
    <w:abstractNumId w:val="5"/>
  </w:num>
  <w:num w:numId="31">
    <w:abstractNumId w:val="1"/>
  </w:num>
  <w:num w:numId="32">
    <w:abstractNumId w:val="17"/>
  </w:num>
  <w:num w:numId="33">
    <w:abstractNumId w:val="25"/>
  </w:num>
  <w:num w:numId="34">
    <w:abstractNumId w:val="31"/>
  </w:num>
  <w:num w:numId="35">
    <w:abstractNumId w:val="26"/>
  </w:num>
  <w:num w:numId="36">
    <w:abstractNumId w:val="3"/>
  </w:num>
  <w:num w:numId="37">
    <w:abstractNumId w:val="10"/>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trackRevisions/>
  <w:doNotTrackMoves/>
  <w:defaultTabStop w:val="720"/>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19433C"/>
    <w:rsid w:val="00010E18"/>
    <w:rsid w:val="00024B4B"/>
    <w:rsid w:val="00027017"/>
    <w:rsid w:val="00027388"/>
    <w:rsid w:val="0006601A"/>
    <w:rsid w:val="00074285"/>
    <w:rsid w:val="00077034"/>
    <w:rsid w:val="00093FE3"/>
    <w:rsid w:val="000A0216"/>
    <w:rsid w:val="000B0915"/>
    <w:rsid w:val="000E6AB1"/>
    <w:rsid w:val="000F1B71"/>
    <w:rsid w:val="000F7550"/>
    <w:rsid w:val="00111D8C"/>
    <w:rsid w:val="00113B86"/>
    <w:rsid w:val="00113E47"/>
    <w:rsid w:val="00154F97"/>
    <w:rsid w:val="0015609A"/>
    <w:rsid w:val="001633B6"/>
    <w:rsid w:val="00164F3B"/>
    <w:rsid w:val="00165DB5"/>
    <w:rsid w:val="001775D2"/>
    <w:rsid w:val="00192773"/>
    <w:rsid w:val="0019433C"/>
    <w:rsid w:val="001A5B75"/>
    <w:rsid w:val="001B083E"/>
    <w:rsid w:val="001D04E9"/>
    <w:rsid w:val="001D6151"/>
    <w:rsid w:val="001E39B1"/>
    <w:rsid w:val="001F7A0B"/>
    <w:rsid w:val="00200A9B"/>
    <w:rsid w:val="002155C0"/>
    <w:rsid w:val="0021625E"/>
    <w:rsid w:val="0021639F"/>
    <w:rsid w:val="00224DF7"/>
    <w:rsid w:val="0022709D"/>
    <w:rsid w:val="00262CB8"/>
    <w:rsid w:val="00282232"/>
    <w:rsid w:val="00296D2D"/>
    <w:rsid w:val="002C193E"/>
    <w:rsid w:val="002C3F05"/>
    <w:rsid w:val="002E1F3A"/>
    <w:rsid w:val="002E2E3B"/>
    <w:rsid w:val="002E5ABF"/>
    <w:rsid w:val="003300FD"/>
    <w:rsid w:val="00332EC9"/>
    <w:rsid w:val="00336498"/>
    <w:rsid w:val="00351275"/>
    <w:rsid w:val="00354973"/>
    <w:rsid w:val="00355A94"/>
    <w:rsid w:val="00372887"/>
    <w:rsid w:val="00375A96"/>
    <w:rsid w:val="00395031"/>
    <w:rsid w:val="003A488D"/>
    <w:rsid w:val="003C2676"/>
    <w:rsid w:val="003D688B"/>
    <w:rsid w:val="003F04C1"/>
    <w:rsid w:val="003F518F"/>
    <w:rsid w:val="00402B56"/>
    <w:rsid w:val="0040696D"/>
    <w:rsid w:val="004103BA"/>
    <w:rsid w:val="004110FF"/>
    <w:rsid w:val="00411908"/>
    <w:rsid w:val="004241C4"/>
    <w:rsid w:val="0042476D"/>
    <w:rsid w:val="00431FEC"/>
    <w:rsid w:val="00465EEF"/>
    <w:rsid w:val="00470896"/>
    <w:rsid w:val="004738B7"/>
    <w:rsid w:val="00482992"/>
    <w:rsid w:val="00484D84"/>
    <w:rsid w:val="00490CA7"/>
    <w:rsid w:val="00494C36"/>
    <w:rsid w:val="0049587C"/>
    <w:rsid w:val="004B6D46"/>
    <w:rsid w:val="004C1E1B"/>
    <w:rsid w:val="004C2672"/>
    <w:rsid w:val="00502E53"/>
    <w:rsid w:val="00520A25"/>
    <w:rsid w:val="0053000F"/>
    <w:rsid w:val="00536162"/>
    <w:rsid w:val="00543BD2"/>
    <w:rsid w:val="00554583"/>
    <w:rsid w:val="00557F22"/>
    <w:rsid w:val="005630CF"/>
    <w:rsid w:val="0059499E"/>
    <w:rsid w:val="005A1DF2"/>
    <w:rsid w:val="005B0D4A"/>
    <w:rsid w:val="005B3680"/>
    <w:rsid w:val="005B7A66"/>
    <w:rsid w:val="005D5AAE"/>
    <w:rsid w:val="005F1D6F"/>
    <w:rsid w:val="00611ACC"/>
    <w:rsid w:val="00625B68"/>
    <w:rsid w:val="006273C0"/>
    <w:rsid w:val="00651E13"/>
    <w:rsid w:val="006569B7"/>
    <w:rsid w:val="00663349"/>
    <w:rsid w:val="00697232"/>
    <w:rsid w:val="006A3470"/>
    <w:rsid w:val="006A5D0F"/>
    <w:rsid w:val="006B515E"/>
    <w:rsid w:val="006B7176"/>
    <w:rsid w:val="006C7610"/>
    <w:rsid w:val="006D22B6"/>
    <w:rsid w:val="006E6302"/>
    <w:rsid w:val="006E6FB8"/>
    <w:rsid w:val="006F023B"/>
    <w:rsid w:val="006F734E"/>
    <w:rsid w:val="00707A42"/>
    <w:rsid w:val="00710117"/>
    <w:rsid w:val="007252E1"/>
    <w:rsid w:val="00725ED4"/>
    <w:rsid w:val="00734F38"/>
    <w:rsid w:val="00743F5B"/>
    <w:rsid w:val="00752608"/>
    <w:rsid w:val="00762E7F"/>
    <w:rsid w:val="007633F8"/>
    <w:rsid w:val="00771782"/>
    <w:rsid w:val="00773E40"/>
    <w:rsid w:val="007874F1"/>
    <w:rsid w:val="007B0242"/>
    <w:rsid w:val="007B5D2A"/>
    <w:rsid w:val="007C4068"/>
    <w:rsid w:val="007C45AD"/>
    <w:rsid w:val="007C57C6"/>
    <w:rsid w:val="007E5234"/>
    <w:rsid w:val="007F0B10"/>
    <w:rsid w:val="00862648"/>
    <w:rsid w:val="008B4669"/>
    <w:rsid w:val="008C513A"/>
    <w:rsid w:val="008C619D"/>
    <w:rsid w:val="008D2E95"/>
    <w:rsid w:val="008F3572"/>
    <w:rsid w:val="008F7A55"/>
    <w:rsid w:val="009043EA"/>
    <w:rsid w:val="00911323"/>
    <w:rsid w:val="00911BEA"/>
    <w:rsid w:val="00922E93"/>
    <w:rsid w:val="009640D4"/>
    <w:rsid w:val="00964601"/>
    <w:rsid w:val="00972293"/>
    <w:rsid w:val="009B7B52"/>
    <w:rsid w:val="009C22D0"/>
    <w:rsid w:val="009D186D"/>
    <w:rsid w:val="009D2819"/>
    <w:rsid w:val="009D7FC6"/>
    <w:rsid w:val="009F27E2"/>
    <w:rsid w:val="00A028C9"/>
    <w:rsid w:val="00A221F5"/>
    <w:rsid w:val="00A247E5"/>
    <w:rsid w:val="00A255AF"/>
    <w:rsid w:val="00A70C52"/>
    <w:rsid w:val="00A90CAE"/>
    <w:rsid w:val="00AD6FF6"/>
    <w:rsid w:val="00AF1168"/>
    <w:rsid w:val="00AF1846"/>
    <w:rsid w:val="00B043F9"/>
    <w:rsid w:val="00B1018D"/>
    <w:rsid w:val="00B133CB"/>
    <w:rsid w:val="00B1520B"/>
    <w:rsid w:val="00B25EDA"/>
    <w:rsid w:val="00B50D51"/>
    <w:rsid w:val="00B7362F"/>
    <w:rsid w:val="00B73BB9"/>
    <w:rsid w:val="00B74D48"/>
    <w:rsid w:val="00B8411E"/>
    <w:rsid w:val="00B94181"/>
    <w:rsid w:val="00BB5A7F"/>
    <w:rsid w:val="00BB6B2F"/>
    <w:rsid w:val="00BC245E"/>
    <w:rsid w:val="00BD7BD8"/>
    <w:rsid w:val="00BF132C"/>
    <w:rsid w:val="00C028E8"/>
    <w:rsid w:val="00C14C84"/>
    <w:rsid w:val="00C31E82"/>
    <w:rsid w:val="00C53ECA"/>
    <w:rsid w:val="00C6182F"/>
    <w:rsid w:val="00C6401F"/>
    <w:rsid w:val="00CD438B"/>
    <w:rsid w:val="00CE2DC5"/>
    <w:rsid w:val="00CF6968"/>
    <w:rsid w:val="00D07FA2"/>
    <w:rsid w:val="00D1556E"/>
    <w:rsid w:val="00D21D58"/>
    <w:rsid w:val="00D42984"/>
    <w:rsid w:val="00D57E9E"/>
    <w:rsid w:val="00D63132"/>
    <w:rsid w:val="00D96B5D"/>
    <w:rsid w:val="00DA1565"/>
    <w:rsid w:val="00DA6A57"/>
    <w:rsid w:val="00DB5D6C"/>
    <w:rsid w:val="00DE401F"/>
    <w:rsid w:val="00DE55EF"/>
    <w:rsid w:val="00DF549E"/>
    <w:rsid w:val="00E021E3"/>
    <w:rsid w:val="00E037E0"/>
    <w:rsid w:val="00E06AA0"/>
    <w:rsid w:val="00E14355"/>
    <w:rsid w:val="00E25331"/>
    <w:rsid w:val="00E25E6A"/>
    <w:rsid w:val="00E31C23"/>
    <w:rsid w:val="00E34C81"/>
    <w:rsid w:val="00E40FF9"/>
    <w:rsid w:val="00E4282E"/>
    <w:rsid w:val="00E44313"/>
    <w:rsid w:val="00E60480"/>
    <w:rsid w:val="00E763B7"/>
    <w:rsid w:val="00E84998"/>
    <w:rsid w:val="00E903E3"/>
    <w:rsid w:val="00EA2115"/>
    <w:rsid w:val="00EC1BB6"/>
    <w:rsid w:val="00ED7962"/>
    <w:rsid w:val="00EE12C8"/>
    <w:rsid w:val="00F0182B"/>
    <w:rsid w:val="00F06956"/>
    <w:rsid w:val="00F07B99"/>
    <w:rsid w:val="00F5437C"/>
    <w:rsid w:val="00F56888"/>
    <w:rsid w:val="00F8308E"/>
    <w:rsid w:val="00F85551"/>
    <w:rsid w:val="00FC3FA4"/>
    <w:rsid w:val="00FE1E5C"/>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375C3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C23"/>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5D6C"/>
    <w:pPr>
      <w:keepNext/>
      <w:spacing w:before="240" w:after="60"/>
      <w:outlineLvl w:val="0"/>
    </w:pPr>
    <w:rPr>
      <w:rFonts w:eastAsia="MS Gothic"/>
      <w:b/>
      <w:bCs/>
      <w:kern w:val="32"/>
      <w:sz w:val="32"/>
      <w:szCs w:val="32"/>
      <w:lang w:eastAsia="x-none"/>
    </w:rPr>
  </w:style>
  <w:style w:type="paragraph" w:styleId="Heading2">
    <w:name w:val="heading 2"/>
    <w:basedOn w:val="Normal"/>
    <w:next w:val="Normal"/>
    <w:link w:val="Heading2Char"/>
    <w:uiPriority w:val="9"/>
    <w:qFormat/>
    <w:rsid w:val="007C45AD"/>
    <w:pPr>
      <w:keepNext/>
      <w:spacing w:before="240" w:after="60"/>
      <w:outlineLvl w:val="1"/>
    </w:pPr>
    <w:rPr>
      <w:rFonts w:eastAsia="Times New Roman"/>
      <w:b/>
      <w:bCs/>
      <w:iCs/>
      <w:sz w:val="28"/>
      <w:szCs w:val="28"/>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21D58"/>
    <w:rPr>
      <w:sz w:val="16"/>
      <w:szCs w:val="16"/>
    </w:rPr>
  </w:style>
  <w:style w:type="paragraph" w:styleId="CommentText">
    <w:name w:val="annotation text"/>
    <w:basedOn w:val="Normal"/>
    <w:link w:val="CommentTextChar"/>
    <w:uiPriority w:val="99"/>
    <w:unhideWhenUsed/>
    <w:rsid w:val="00D21D58"/>
    <w:rPr>
      <w:sz w:val="20"/>
      <w:szCs w:val="20"/>
      <w:lang w:val="x-none"/>
    </w:rPr>
  </w:style>
  <w:style w:type="character" w:customStyle="1" w:styleId="CommentTextChar">
    <w:name w:val="Comment Text Char"/>
    <w:link w:val="CommentText"/>
    <w:uiPriority w:val="99"/>
    <w:rsid w:val="00D21D58"/>
    <w:rPr>
      <w:lang w:eastAsia="en-US"/>
    </w:rPr>
  </w:style>
  <w:style w:type="paragraph" w:styleId="CommentSubject">
    <w:name w:val="annotation subject"/>
    <w:basedOn w:val="CommentText"/>
    <w:next w:val="CommentText"/>
    <w:link w:val="CommentSubjectChar"/>
    <w:uiPriority w:val="99"/>
    <w:semiHidden/>
    <w:unhideWhenUsed/>
    <w:rsid w:val="00D21D58"/>
    <w:rPr>
      <w:b/>
      <w:bCs/>
    </w:rPr>
  </w:style>
  <w:style w:type="character" w:customStyle="1" w:styleId="CommentSubjectChar">
    <w:name w:val="Comment Subject Char"/>
    <w:link w:val="CommentSubject"/>
    <w:uiPriority w:val="99"/>
    <w:semiHidden/>
    <w:rsid w:val="00D21D58"/>
    <w:rPr>
      <w:b/>
      <w:bCs/>
      <w:lang w:eastAsia="en-US"/>
    </w:rPr>
  </w:style>
  <w:style w:type="paragraph" w:styleId="BalloonText">
    <w:name w:val="Balloon Text"/>
    <w:basedOn w:val="Normal"/>
    <w:link w:val="BalloonTextChar"/>
    <w:uiPriority w:val="99"/>
    <w:semiHidden/>
    <w:unhideWhenUsed/>
    <w:rsid w:val="00D21D58"/>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D21D58"/>
    <w:rPr>
      <w:rFonts w:ascii="Tahoma" w:hAnsi="Tahoma" w:cs="Tahoma"/>
      <w:sz w:val="16"/>
      <w:szCs w:val="16"/>
      <w:lang w:eastAsia="en-US"/>
    </w:rPr>
  </w:style>
  <w:style w:type="table" w:styleId="TableGrid">
    <w:name w:val="Table Grid"/>
    <w:basedOn w:val="TableNormal"/>
    <w:uiPriority w:val="59"/>
    <w:rsid w:val="00164F3B"/>
    <w:rPr>
      <w:rFonts w:ascii="Calisto MT" w:eastAsia="MS Mincho" w:hAnsi="Calisto MT"/>
      <w:sz w:val="24"/>
      <w:szCs w:val="24"/>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Shading-Accent31">
    <w:name w:val="Colorful Shading - Accent 31"/>
    <w:basedOn w:val="Normal"/>
    <w:uiPriority w:val="34"/>
    <w:qFormat/>
    <w:rsid w:val="00336498"/>
    <w:pPr>
      <w:spacing w:before="120" w:after="0"/>
      <w:ind w:left="720"/>
      <w:contextualSpacing/>
    </w:pPr>
    <w:rPr>
      <w:lang w:val="en-AU" w:eastAsia="ja-JP"/>
    </w:rPr>
  </w:style>
  <w:style w:type="paragraph" w:customStyle="1" w:styleId="LightList-Accent31">
    <w:name w:val="Light List - Accent 31"/>
    <w:hidden/>
    <w:uiPriority w:val="99"/>
    <w:semiHidden/>
    <w:rsid w:val="007E5234"/>
    <w:rPr>
      <w:sz w:val="22"/>
      <w:szCs w:val="22"/>
      <w:lang w:val="en-GB" w:eastAsia="en-US"/>
    </w:rPr>
  </w:style>
  <w:style w:type="character" w:customStyle="1" w:styleId="Heading2Char">
    <w:name w:val="Heading 2 Char"/>
    <w:link w:val="Heading2"/>
    <w:uiPriority w:val="9"/>
    <w:rsid w:val="007C45AD"/>
    <w:rPr>
      <w:rFonts w:ascii="Calibri" w:eastAsia="Times New Roman" w:hAnsi="Calibri"/>
      <w:b/>
      <w:bCs/>
      <w:iCs/>
      <w:sz w:val="28"/>
      <w:szCs w:val="28"/>
      <w:lang w:val="en-GB"/>
    </w:rPr>
  </w:style>
  <w:style w:type="paragraph" w:styleId="FootnoteText">
    <w:name w:val="footnote text"/>
    <w:basedOn w:val="Normal"/>
    <w:link w:val="FootnoteTextChar"/>
    <w:uiPriority w:val="99"/>
    <w:unhideWhenUsed/>
    <w:rsid w:val="00A247E5"/>
    <w:rPr>
      <w:sz w:val="20"/>
      <w:szCs w:val="20"/>
      <w:lang w:val="x-none"/>
    </w:rPr>
  </w:style>
  <w:style w:type="character" w:customStyle="1" w:styleId="FootnoteTextChar">
    <w:name w:val="Footnote Text Char"/>
    <w:link w:val="FootnoteText"/>
    <w:uiPriority w:val="99"/>
    <w:rsid w:val="00A247E5"/>
    <w:rPr>
      <w:lang w:eastAsia="en-US"/>
    </w:rPr>
  </w:style>
  <w:style w:type="character" w:styleId="FootnoteReference">
    <w:name w:val="footnote reference"/>
    <w:uiPriority w:val="99"/>
    <w:semiHidden/>
    <w:unhideWhenUsed/>
    <w:rsid w:val="00A247E5"/>
    <w:rPr>
      <w:vertAlign w:val="superscript"/>
    </w:rPr>
  </w:style>
  <w:style w:type="paragraph" w:styleId="Title">
    <w:name w:val="Title"/>
    <w:basedOn w:val="Normal"/>
    <w:next w:val="Normal"/>
    <w:link w:val="TitleChar"/>
    <w:uiPriority w:val="10"/>
    <w:qFormat/>
    <w:rsid w:val="00DB5D6C"/>
    <w:pPr>
      <w:spacing w:before="240" w:after="60"/>
      <w:jc w:val="center"/>
      <w:outlineLvl w:val="0"/>
    </w:pPr>
    <w:rPr>
      <w:rFonts w:eastAsia="MS Gothic"/>
      <w:b/>
      <w:bCs/>
      <w:kern w:val="28"/>
      <w:sz w:val="32"/>
      <w:szCs w:val="32"/>
      <w:lang w:eastAsia="x-none"/>
    </w:rPr>
  </w:style>
  <w:style w:type="character" w:customStyle="1" w:styleId="TitleChar">
    <w:name w:val="Title Char"/>
    <w:link w:val="Title"/>
    <w:uiPriority w:val="10"/>
    <w:rsid w:val="00DB5D6C"/>
    <w:rPr>
      <w:rFonts w:ascii="Calibri" w:eastAsia="MS Gothic" w:hAnsi="Calibri" w:cs="Times New Roman"/>
      <w:b/>
      <w:bCs/>
      <w:kern w:val="28"/>
      <w:sz w:val="32"/>
      <w:szCs w:val="32"/>
      <w:lang w:val="en-GB"/>
    </w:rPr>
  </w:style>
  <w:style w:type="character" w:customStyle="1" w:styleId="Heading1Char">
    <w:name w:val="Heading 1 Char"/>
    <w:link w:val="Heading1"/>
    <w:uiPriority w:val="9"/>
    <w:rsid w:val="00DB5D6C"/>
    <w:rPr>
      <w:rFonts w:ascii="Calibri" w:eastAsia="MS Gothic" w:hAnsi="Calibri" w:cs="Times New Roman"/>
      <w:b/>
      <w:bCs/>
      <w:kern w:val="32"/>
      <w:sz w:val="32"/>
      <w:szCs w:val="32"/>
      <w:lang w:val="en-GB"/>
    </w:rPr>
  </w:style>
  <w:style w:type="paragraph" w:customStyle="1" w:styleId="Headgin2">
    <w:name w:val="Headgin 2"/>
    <w:basedOn w:val="Normal"/>
    <w:rsid w:val="00332EC9"/>
  </w:style>
  <w:style w:type="character" w:styleId="Hyperlink">
    <w:name w:val="Hyperlink"/>
    <w:uiPriority w:val="99"/>
    <w:unhideWhenUsed/>
    <w:rsid w:val="00282232"/>
    <w:rPr>
      <w:rFonts w:cs="Times New Roman"/>
      <w:color w:val="0000FF"/>
      <w:u w:val="single"/>
    </w:rPr>
  </w:style>
  <w:style w:type="paragraph" w:styleId="Header">
    <w:name w:val="header"/>
    <w:basedOn w:val="Normal"/>
    <w:link w:val="HeaderChar"/>
    <w:uiPriority w:val="99"/>
    <w:unhideWhenUsed/>
    <w:rsid w:val="00E31C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31C23"/>
    <w:rPr>
      <w:sz w:val="22"/>
      <w:szCs w:val="22"/>
      <w:lang w:val="en-GB" w:eastAsia="en-US"/>
    </w:rPr>
  </w:style>
  <w:style w:type="paragraph" w:styleId="Footer">
    <w:name w:val="footer"/>
    <w:basedOn w:val="Normal"/>
    <w:link w:val="FooterChar"/>
    <w:uiPriority w:val="99"/>
    <w:unhideWhenUsed/>
    <w:rsid w:val="00E31C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1C23"/>
    <w:rPr>
      <w:sz w:val="22"/>
      <w:szCs w:val="22"/>
      <w:lang w:val="en-GB" w:eastAsia="en-US"/>
    </w:rPr>
  </w:style>
  <w:style w:type="paragraph" w:styleId="Revision">
    <w:name w:val="Revision"/>
    <w:hidden/>
    <w:uiPriority w:val="99"/>
    <w:semiHidden/>
    <w:rsid w:val="00E31C23"/>
    <w:rPr>
      <w:sz w:val="22"/>
      <w:szCs w:val="22"/>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C23"/>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5D6C"/>
    <w:pPr>
      <w:keepNext/>
      <w:spacing w:before="240" w:after="60"/>
      <w:outlineLvl w:val="0"/>
    </w:pPr>
    <w:rPr>
      <w:rFonts w:eastAsia="MS Gothic"/>
      <w:b/>
      <w:bCs/>
      <w:kern w:val="32"/>
      <w:sz w:val="32"/>
      <w:szCs w:val="32"/>
      <w:lang w:eastAsia="x-none"/>
    </w:rPr>
  </w:style>
  <w:style w:type="paragraph" w:styleId="Heading2">
    <w:name w:val="heading 2"/>
    <w:basedOn w:val="Normal"/>
    <w:next w:val="Normal"/>
    <w:link w:val="Heading2Char"/>
    <w:uiPriority w:val="9"/>
    <w:qFormat/>
    <w:rsid w:val="007C45AD"/>
    <w:pPr>
      <w:keepNext/>
      <w:spacing w:before="240" w:after="60"/>
      <w:outlineLvl w:val="1"/>
    </w:pPr>
    <w:rPr>
      <w:rFonts w:eastAsia="Times New Roman"/>
      <w:b/>
      <w:bCs/>
      <w:iCs/>
      <w:sz w:val="28"/>
      <w:szCs w:val="28"/>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21D58"/>
    <w:rPr>
      <w:sz w:val="16"/>
      <w:szCs w:val="16"/>
    </w:rPr>
  </w:style>
  <w:style w:type="paragraph" w:styleId="CommentText">
    <w:name w:val="annotation text"/>
    <w:basedOn w:val="Normal"/>
    <w:link w:val="CommentTextChar"/>
    <w:uiPriority w:val="99"/>
    <w:unhideWhenUsed/>
    <w:rsid w:val="00D21D58"/>
    <w:rPr>
      <w:sz w:val="20"/>
      <w:szCs w:val="20"/>
      <w:lang w:val="x-none"/>
    </w:rPr>
  </w:style>
  <w:style w:type="character" w:customStyle="1" w:styleId="CommentTextChar">
    <w:name w:val="Comment Text Char"/>
    <w:link w:val="CommentText"/>
    <w:uiPriority w:val="99"/>
    <w:rsid w:val="00D21D58"/>
    <w:rPr>
      <w:lang w:eastAsia="en-US"/>
    </w:rPr>
  </w:style>
  <w:style w:type="paragraph" w:styleId="CommentSubject">
    <w:name w:val="annotation subject"/>
    <w:basedOn w:val="CommentText"/>
    <w:next w:val="CommentText"/>
    <w:link w:val="CommentSubjectChar"/>
    <w:uiPriority w:val="99"/>
    <w:semiHidden/>
    <w:unhideWhenUsed/>
    <w:rsid w:val="00D21D58"/>
    <w:rPr>
      <w:b/>
      <w:bCs/>
    </w:rPr>
  </w:style>
  <w:style w:type="character" w:customStyle="1" w:styleId="CommentSubjectChar">
    <w:name w:val="Comment Subject Char"/>
    <w:link w:val="CommentSubject"/>
    <w:uiPriority w:val="99"/>
    <w:semiHidden/>
    <w:rsid w:val="00D21D58"/>
    <w:rPr>
      <w:b/>
      <w:bCs/>
      <w:lang w:eastAsia="en-US"/>
    </w:rPr>
  </w:style>
  <w:style w:type="paragraph" w:styleId="BalloonText">
    <w:name w:val="Balloon Text"/>
    <w:basedOn w:val="Normal"/>
    <w:link w:val="BalloonTextChar"/>
    <w:uiPriority w:val="99"/>
    <w:semiHidden/>
    <w:unhideWhenUsed/>
    <w:rsid w:val="00D21D58"/>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D21D58"/>
    <w:rPr>
      <w:rFonts w:ascii="Tahoma" w:hAnsi="Tahoma" w:cs="Tahoma"/>
      <w:sz w:val="16"/>
      <w:szCs w:val="16"/>
      <w:lang w:eastAsia="en-US"/>
    </w:rPr>
  </w:style>
  <w:style w:type="table" w:styleId="TableGrid">
    <w:name w:val="Table Grid"/>
    <w:basedOn w:val="TableNormal"/>
    <w:uiPriority w:val="59"/>
    <w:rsid w:val="00164F3B"/>
    <w:rPr>
      <w:rFonts w:ascii="Calisto MT" w:eastAsia="MS Mincho" w:hAnsi="Calisto MT"/>
      <w:sz w:val="24"/>
      <w:szCs w:val="24"/>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Shading-Accent31">
    <w:name w:val="Colorful Shading - Accent 31"/>
    <w:basedOn w:val="Normal"/>
    <w:uiPriority w:val="34"/>
    <w:qFormat/>
    <w:rsid w:val="00336498"/>
    <w:pPr>
      <w:spacing w:before="120" w:after="0"/>
      <w:ind w:left="720"/>
      <w:contextualSpacing/>
    </w:pPr>
    <w:rPr>
      <w:lang w:val="en-AU" w:eastAsia="ja-JP"/>
    </w:rPr>
  </w:style>
  <w:style w:type="paragraph" w:customStyle="1" w:styleId="LightList-Accent31">
    <w:name w:val="Light List - Accent 31"/>
    <w:hidden/>
    <w:uiPriority w:val="99"/>
    <w:semiHidden/>
    <w:rsid w:val="007E5234"/>
    <w:rPr>
      <w:sz w:val="22"/>
      <w:szCs w:val="22"/>
      <w:lang w:val="en-GB" w:eastAsia="en-US"/>
    </w:rPr>
  </w:style>
  <w:style w:type="character" w:customStyle="1" w:styleId="Heading2Char">
    <w:name w:val="Heading 2 Char"/>
    <w:link w:val="Heading2"/>
    <w:uiPriority w:val="9"/>
    <w:rsid w:val="007C45AD"/>
    <w:rPr>
      <w:rFonts w:ascii="Calibri" w:eastAsia="Times New Roman" w:hAnsi="Calibri"/>
      <w:b/>
      <w:bCs/>
      <w:iCs/>
      <w:sz w:val="28"/>
      <w:szCs w:val="28"/>
      <w:lang w:val="en-GB"/>
    </w:rPr>
  </w:style>
  <w:style w:type="paragraph" w:styleId="FootnoteText">
    <w:name w:val="footnote text"/>
    <w:basedOn w:val="Normal"/>
    <w:link w:val="FootnoteTextChar"/>
    <w:uiPriority w:val="99"/>
    <w:unhideWhenUsed/>
    <w:rsid w:val="00A247E5"/>
    <w:rPr>
      <w:sz w:val="20"/>
      <w:szCs w:val="20"/>
      <w:lang w:val="x-none"/>
    </w:rPr>
  </w:style>
  <w:style w:type="character" w:customStyle="1" w:styleId="FootnoteTextChar">
    <w:name w:val="Footnote Text Char"/>
    <w:link w:val="FootnoteText"/>
    <w:uiPriority w:val="99"/>
    <w:rsid w:val="00A247E5"/>
    <w:rPr>
      <w:lang w:eastAsia="en-US"/>
    </w:rPr>
  </w:style>
  <w:style w:type="character" w:styleId="FootnoteReference">
    <w:name w:val="footnote reference"/>
    <w:uiPriority w:val="99"/>
    <w:semiHidden/>
    <w:unhideWhenUsed/>
    <w:rsid w:val="00A247E5"/>
    <w:rPr>
      <w:vertAlign w:val="superscript"/>
    </w:rPr>
  </w:style>
  <w:style w:type="paragraph" w:styleId="Title">
    <w:name w:val="Title"/>
    <w:basedOn w:val="Normal"/>
    <w:next w:val="Normal"/>
    <w:link w:val="TitleChar"/>
    <w:uiPriority w:val="10"/>
    <w:qFormat/>
    <w:rsid w:val="00DB5D6C"/>
    <w:pPr>
      <w:spacing w:before="240" w:after="60"/>
      <w:jc w:val="center"/>
      <w:outlineLvl w:val="0"/>
    </w:pPr>
    <w:rPr>
      <w:rFonts w:eastAsia="MS Gothic"/>
      <w:b/>
      <w:bCs/>
      <w:kern w:val="28"/>
      <w:sz w:val="32"/>
      <w:szCs w:val="32"/>
      <w:lang w:eastAsia="x-none"/>
    </w:rPr>
  </w:style>
  <w:style w:type="character" w:customStyle="1" w:styleId="TitleChar">
    <w:name w:val="Title Char"/>
    <w:link w:val="Title"/>
    <w:uiPriority w:val="10"/>
    <w:rsid w:val="00DB5D6C"/>
    <w:rPr>
      <w:rFonts w:ascii="Calibri" w:eastAsia="MS Gothic" w:hAnsi="Calibri" w:cs="Times New Roman"/>
      <w:b/>
      <w:bCs/>
      <w:kern w:val="28"/>
      <w:sz w:val="32"/>
      <w:szCs w:val="32"/>
      <w:lang w:val="en-GB"/>
    </w:rPr>
  </w:style>
  <w:style w:type="character" w:customStyle="1" w:styleId="Heading1Char">
    <w:name w:val="Heading 1 Char"/>
    <w:link w:val="Heading1"/>
    <w:uiPriority w:val="9"/>
    <w:rsid w:val="00DB5D6C"/>
    <w:rPr>
      <w:rFonts w:ascii="Calibri" w:eastAsia="MS Gothic" w:hAnsi="Calibri" w:cs="Times New Roman"/>
      <w:b/>
      <w:bCs/>
      <w:kern w:val="32"/>
      <w:sz w:val="32"/>
      <w:szCs w:val="32"/>
      <w:lang w:val="en-GB"/>
    </w:rPr>
  </w:style>
  <w:style w:type="paragraph" w:customStyle="1" w:styleId="Headgin2">
    <w:name w:val="Headgin 2"/>
    <w:basedOn w:val="Normal"/>
    <w:rsid w:val="00332EC9"/>
  </w:style>
  <w:style w:type="character" w:styleId="Hyperlink">
    <w:name w:val="Hyperlink"/>
    <w:uiPriority w:val="99"/>
    <w:unhideWhenUsed/>
    <w:rsid w:val="00282232"/>
    <w:rPr>
      <w:rFonts w:cs="Times New Roman"/>
      <w:color w:val="0000FF"/>
      <w:u w:val="single"/>
    </w:rPr>
  </w:style>
  <w:style w:type="paragraph" w:styleId="Header">
    <w:name w:val="header"/>
    <w:basedOn w:val="Normal"/>
    <w:link w:val="HeaderChar"/>
    <w:uiPriority w:val="99"/>
    <w:unhideWhenUsed/>
    <w:rsid w:val="00E31C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31C23"/>
    <w:rPr>
      <w:sz w:val="22"/>
      <w:szCs w:val="22"/>
      <w:lang w:val="en-GB" w:eastAsia="en-US"/>
    </w:rPr>
  </w:style>
  <w:style w:type="paragraph" w:styleId="Footer">
    <w:name w:val="footer"/>
    <w:basedOn w:val="Normal"/>
    <w:link w:val="FooterChar"/>
    <w:uiPriority w:val="99"/>
    <w:unhideWhenUsed/>
    <w:rsid w:val="00E31C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1C23"/>
    <w:rPr>
      <w:sz w:val="22"/>
      <w:szCs w:val="22"/>
      <w:lang w:val="en-GB" w:eastAsia="en-US"/>
    </w:rPr>
  </w:style>
  <w:style w:type="paragraph" w:styleId="Revision">
    <w:name w:val="Revision"/>
    <w:hidden/>
    <w:uiPriority w:val="99"/>
    <w:semiHidden/>
    <w:rsid w:val="00E31C23"/>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439757">
      <w:bodyDiv w:val="1"/>
      <w:marLeft w:val="0"/>
      <w:marRight w:val="0"/>
      <w:marTop w:val="0"/>
      <w:marBottom w:val="0"/>
      <w:divBdr>
        <w:top w:val="none" w:sz="0" w:space="0" w:color="auto"/>
        <w:left w:val="none" w:sz="0" w:space="0" w:color="auto"/>
        <w:bottom w:val="none" w:sz="0" w:space="0" w:color="auto"/>
        <w:right w:val="none" w:sz="0" w:space="0" w:color="auto"/>
      </w:divBdr>
    </w:div>
    <w:div w:id="330529787">
      <w:bodyDiv w:val="1"/>
      <w:marLeft w:val="0"/>
      <w:marRight w:val="0"/>
      <w:marTop w:val="0"/>
      <w:marBottom w:val="0"/>
      <w:divBdr>
        <w:top w:val="none" w:sz="0" w:space="0" w:color="auto"/>
        <w:left w:val="none" w:sz="0" w:space="0" w:color="auto"/>
        <w:bottom w:val="none" w:sz="0" w:space="0" w:color="auto"/>
        <w:right w:val="none" w:sz="0" w:space="0" w:color="auto"/>
      </w:divBdr>
    </w:div>
    <w:div w:id="337999524">
      <w:bodyDiv w:val="1"/>
      <w:marLeft w:val="0"/>
      <w:marRight w:val="0"/>
      <w:marTop w:val="0"/>
      <w:marBottom w:val="0"/>
      <w:divBdr>
        <w:top w:val="none" w:sz="0" w:space="0" w:color="auto"/>
        <w:left w:val="none" w:sz="0" w:space="0" w:color="auto"/>
        <w:bottom w:val="none" w:sz="0" w:space="0" w:color="auto"/>
        <w:right w:val="none" w:sz="0" w:space="0" w:color="auto"/>
      </w:divBdr>
    </w:div>
    <w:div w:id="899365739">
      <w:bodyDiv w:val="1"/>
      <w:marLeft w:val="0"/>
      <w:marRight w:val="0"/>
      <w:marTop w:val="0"/>
      <w:marBottom w:val="0"/>
      <w:divBdr>
        <w:top w:val="none" w:sz="0" w:space="0" w:color="auto"/>
        <w:left w:val="none" w:sz="0" w:space="0" w:color="auto"/>
        <w:bottom w:val="none" w:sz="0" w:space="0" w:color="auto"/>
        <w:right w:val="none" w:sz="0" w:space="0" w:color="auto"/>
      </w:divBdr>
    </w:div>
    <w:div w:id="1142699935">
      <w:bodyDiv w:val="1"/>
      <w:marLeft w:val="0"/>
      <w:marRight w:val="0"/>
      <w:marTop w:val="0"/>
      <w:marBottom w:val="0"/>
      <w:divBdr>
        <w:top w:val="none" w:sz="0" w:space="0" w:color="auto"/>
        <w:left w:val="none" w:sz="0" w:space="0" w:color="auto"/>
        <w:bottom w:val="none" w:sz="0" w:space="0" w:color="auto"/>
        <w:right w:val="none" w:sz="0" w:space="0" w:color="auto"/>
      </w:divBdr>
    </w:div>
    <w:div w:id="1237472807">
      <w:bodyDiv w:val="1"/>
      <w:marLeft w:val="0"/>
      <w:marRight w:val="0"/>
      <w:marTop w:val="0"/>
      <w:marBottom w:val="0"/>
      <w:divBdr>
        <w:top w:val="none" w:sz="0" w:space="0" w:color="auto"/>
        <w:left w:val="none" w:sz="0" w:space="0" w:color="auto"/>
        <w:bottom w:val="none" w:sz="0" w:space="0" w:color="auto"/>
        <w:right w:val="none" w:sz="0" w:space="0" w:color="auto"/>
      </w:divBdr>
      <w:divsChild>
        <w:div w:id="915096527">
          <w:marLeft w:val="0"/>
          <w:marRight w:val="0"/>
          <w:marTop w:val="0"/>
          <w:marBottom w:val="0"/>
          <w:divBdr>
            <w:top w:val="none" w:sz="0" w:space="0" w:color="auto"/>
            <w:left w:val="none" w:sz="0" w:space="0" w:color="auto"/>
            <w:bottom w:val="none" w:sz="0" w:space="0" w:color="auto"/>
            <w:right w:val="none" w:sz="0" w:space="0" w:color="auto"/>
          </w:divBdr>
        </w:div>
        <w:div w:id="1475831323">
          <w:marLeft w:val="0"/>
          <w:marRight w:val="0"/>
          <w:marTop w:val="0"/>
          <w:marBottom w:val="0"/>
          <w:divBdr>
            <w:top w:val="none" w:sz="0" w:space="0" w:color="auto"/>
            <w:left w:val="none" w:sz="0" w:space="0" w:color="auto"/>
            <w:bottom w:val="none" w:sz="0" w:space="0" w:color="auto"/>
            <w:right w:val="none" w:sz="0" w:space="0" w:color="auto"/>
          </w:divBdr>
        </w:div>
        <w:div w:id="1880119198">
          <w:marLeft w:val="0"/>
          <w:marRight w:val="0"/>
          <w:marTop w:val="0"/>
          <w:marBottom w:val="0"/>
          <w:divBdr>
            <w:top w:val="none" w:sz="0" w:space="0" w:color="auto"/>
            <w:left w:val="none" w:sz="0" w:space="0" w:color="auto"/>
            <w:bottom w:val="none" w:sz="0" w:space="0" w:color="auto"/>
            <w:right w:val="none" w:sz="0" w:space="0" w:color="auto"/>
          </w:divBdr>
        </w:div>
      </w:divsChild>
    </w:div>
    <w:div w:id="1260337629">
      <w:bodyDiv w:val="1"/>
      <w:marLeft w:val="0"/>
      <w:marRight w:val="0"/>
      <w:marTop w:val="0"/>
      <w:marBottom w:val="0"/>
      <w:divBdr>
        <w:top w:val="none" w:sz="0" w:space="0" w:color="auto"/>
        <w:left w:val="none" w:sz="0" w:space="0" w:color="auto"/>
        <w:bottom w:val="none" w:sz="0" w:space="0" w:color="auto"/>
        <w:right w:val="none" w:sz="0" w:space="0" w:color="auto"/>
      </w:divBdr>
    </w:div>
    <w:div w:id="1496988672">
      <w:bodyDiv w:val="1"/>
      <w:marLeft w:val="0"/>
      <w:marRight w:val="0"/>
      <w:marTop w:val="0"/>
      <w:marBottom w:val="0"/>
      <w:divBdr>
        <w:top w:val="none" w:sz="0" w:space="0" w:color="auto"/>
        <w:left w:val="none" w:sz="0" w:space="0" w:color="auto"/>
        <w:bottom w:val="none" w:sz="0" w:space="0" w:color="auto"/>
        <w:right w:val="none" w:sz="0" w:space="0" w:color="auto"/>
      </w:divBdr>
    </w:div>
    <w:div w:id="1509326818">
      <w:bodyDiv w:val="1"/>
      <w:marLeft w:val="0"/>
      <w:marRight w:val="0"/>
      <w:marTop w:val="0"/>
      <w:marBottom w:val="0"/>
      <w:divBdr>
        <w:top w:val="none" w:sz="0" w:space="0" w:color="auto"/>
        <w:left w:val="none" w:sz="0" w:space="0" w:color="auto"/>
        <w:bottom w:val="none" w:sz="0" w:space="0" w:color="auto"/>
        <w:right w:val="none" w:sz="0" w:space="0" w:color="auto"/>
      </w:divBdr>
    </w:div>
    <w:div w:id="1972245645">
      <w:bodyDiv w:val="1"/>
      <w:marLeft w:val="0"/>
      <w:marRight w:val="0"/>
      <w:marTop w:val="0"/>
      <w:marBottom w:val="0"/>
      <w:divBdr>
        <w:top w:val="none" w:sz="0" w:space="0" w:color="auto"/>
        <w:left w:val="none" w:sz="0" w:space="0" w:color="auto"/>
        <w:bottom w:val="none" w:sz="0" w:space="0" w:color="auto"/>
        <w:right w:val="none" w:sz="0" w:space="0" w:color="auto"/>
      </w:divBdr>
    </w:div>
    <w:div w:id="2057200774">
      <w:bodyDiv w:val="1"/>
      <w:marLeft w:val="0"/>
      <w:marRight w:val="0"/>
      <w:marTop w:val="0"/>
      <w:marBottom w:val="0"/>
      <w:divBdr>
        <w:top w:val="none" w:sz="0" w:space="0" w:color="auto"/>
        <w:left w:val="none" w:sz="0" w:space="0" w:color="auto"/>
        <w:bottom w:val="none" w:sz="0" w:space="0" w:color="auto"/>
        <w:right w:val="none" w:sz="0" w:space="0" w:color="auto"/>
      </w:divBdr>
      <w:divsChild>
        <w:div w:id="738283689">
          <w:marLeft w:val="0"/>
          <w:marRight w:val="0"/>
          <w:marTop w:val="0"/>
          <w:marBottom w:val="0"/>
          <w:divBdr>
            <w:top w:val="none" w:sz="0" w:space="0" w:color="auto"/>
            <w:left w:val="none" w:sz="0" w:space="0" w:color="auto"/>
            <w:bottom w:val="none" w:sz="0" w:space="0" w:color="auto"/>
            <w:right w:val="none" w:sz="0" w:space="0" w:color="auto"/>
          </w:divBdr>
        </w:div>
        <w:div w:id="950358041">
          <w:marLeft w:val="0"/>
          <w:marRight w:val="0"/>
          <w:marTop w:val="0"/>
          <w:marBottom w:val="0"/>
          <w:divBdr>
            <w:top w:val="none" w:sz="0" w:space="0" w:color="auto"/>
            <w:left w:val="none" w:sz="0" w:space="0" w:color="auto"/>
            <w:bottom w:val="none" w:sz="0" w:space="0" w:color="auto"/>
            <w:right w:val="none" w:sz="0" w:space="0" w:color="auto"/>
          </w:divBdr>
        </w:div>
        <w:div w:id="1172379345">
          <w:marLeft w:val="0"/>
          <w:marRight w:val="0"/>
          <w:marTop w:val="0"/>
          <w:marBottom w:val="0"/>
          <w:divBdr>
            <w:top w:val="none" w:sz="0" w:space="0" w:color="auto"/>
            <w:left w:val="none" w:sz="0" w:space="0" w:color="auto"/>
            <w:bottom w:val="none" w:sz="0" w:space="0" w:color="auto"/>
            <w:right w:val="none" w:sz="0" w:space="0" w:color="auto"/>
          </w:divBdr>
        </w:div>
        <w:div w:id="1172915383">
          <w:marLeft w:val="0"/>
          <w:marRight w:val="0"/>
          <w:marTop w:val="0"/>
          <w:marBottom w:val="0"/>
          <w:divBdr>
            <w:top w:val="none" w:sz="0" w:space="0" w:color="auto"/>
            <w:left w:val="none" w:sz="0" w:space="0" w:color="auto"/>
            <w:bottom w:val="none" w:sz="0" w:space="0" w:color="auto"/>
            <w:right w:val="none" w:sz="0" w:space="0" w:color="auto"/>
          </w:divBdr>
        </w:div>
        <w:div w:id="1250579924">
          <w:marLeft w:val="0"/>
          <w:marRight w:val="0"/>
          <w:marTop w:val="0"/>
          <w:marBottom w:val="0"/>
          <w:divBdr>
            <w:top w:val="none" w:sz="0" w:space="0" w:color="auto"/>
            <w:left w:val="none" w:sz="0" w:space="0" w:color="auto"/>
            <w:bottom w:val="none" w:sz="0" w:space="0" w:color="auto"/>
            <w:right w:val="none" w:sz="0" w:space="0" w:color="auto"/>
          </w:divBdr>
        </w:div>
        <w:div w:id="1295017999">
          <w:marLeft w:val="0"/>
          <w:marRight w:val="0"/>
          <w:marTop w:val="0"/>
          <w:marBottom w:val="0"/>
          <w:divBdr>
            <w:top w:val="none" w:sz="0" w:space="0" w:color="auto"/>
            <w:left w:val="none" w:sz="0" w:space="0" w:color="auto"/>
            <w:bottom w:val="none" w:sz="0" w:space="0" w:color="auto"/>
            <w:right w:val="none" w:sz="0" w:space="0" w:color="auto"/>
          </w:divBdr>
        </w:div>
        <w:div w:id="1522864524">
          <w:marLeft w:val="0"/>
          <w:marRight w:val="0"/>
          <w:marTop w:val="0"/>
          <w:marBottom w:val="0"/>
          <w:divBdr>
            <w:top w:val="none" w:sz="0" w:space="0" w:color="auto"/>
            <w:left w:val="none" w:sz="0" w:space="0" w:color="auto"/>
            <w:bottom w:val="none" w:sz="0" w:space="0" w:color="auto"/>
            <w:right w:val="none" w:sz="0" w:space="0" w:color="auto"/>
          </w:divBdr>
        </w:div>
        <w:div w:id="1586956231">
          <w:marLeft w:val="0"/>
          <w:marRight w:val="0"/>
          <w:marTop w:val="0"/>
          <w:marBottom w:val="0"/>
          <w:divBdr>
            <w:top w:val="none" w:sz="0" w:space="0" w:color="auto"/>
            <w:left w:val="none" w:sz="0" w:space="0" w:color="auto"/>
            <w:bottom w:val="none" w:sz="0" w:space="0" w:color="auto"/>
            <w:right w:val="none" w:sz="0" w:space="0" w:color="auto"/>
          </w:divBdr>
        </w:div>
        <w:div w:id="1842087655">
          <w:marLeft w:val="0"/>
          <w:marRight w:val="0"/>
          <w:marTop w:val="0"/>
          <w:marBottom w:val="0"/>
          <w:divBdr>
            <w:top w:val="none" w:sz="0" w:space="0" w:color="auto"/>
            <w:left w:val="none" w:sz="0" w:space="0" w:color="auto"/>
            <w:bottom w:val="none" w:sz="0" w:space="0" w:color="auto"/>
            <w:right w:val="none" w:sz="0" w:space="0" w:color="auto"/>
          </w:divBdr>
        </w:div>
      </w:divsChild>
    </w:div>
    <w:div w:id="2126534183">
      <w:bodyDiv w:val="1"/>
      <w:marLeft w:val="0"/>
      <w:marRight w:val="0"/>
      <w:marTop w:val="0"/>
      <w:marBottom w:val="0"/>
      <w:divBdr>
        <w:top w:val="none" w:sz="0" w:space="0" w:color="auto"/>
        <w:left w:val="none" w:sz="0" w:space="0" w:color="auto"/>
        <w:bottom w:val="none" w:sz="0" w:space="0" w:color="auto"/>
        <w:right w:val="none" w:sz="0" w:space="0" w:color="auto"/>
      </w:divBdr>
    </w:div>
    <w:div w:id="213235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en.wikipedia.org/wiki/List_of_Dewey_Decimal_classes" TargetMode="External"/><Relationship Id="rId21" Type="http://schemas.openxmlformats.org/officeDocument/2006/relationships/hyperlink" Target="http://en.wikipedia.org/wiki/Library_of_Congress_Classification" TargetMode="External"/><Relationship Id="rId22" Type="http://schemas.openxmlformats.org/officeDocument/2006/relationships/hyperlink" Target="http://en.wikipedia.org/wiki/Library_of_Congress_Classification" TargetMode="External"/><Relationship Id="rId23" Type="http://schemas.openxmlformats.org/officeDocument/2006/relationships/hyperlink" Target="http://en.wikipedia.org/wiki/Library_of_Congress_Classification" TargetMode="External"/><Relationship Id="rId24" Type="http://schemas.openxmlformats.org/officeDocument/2006/relationships/hyperlink" Target="http://en.wikipedia.org/wiki/Library_of_Congress_Classification" TargetMode="External"/><Relationship Id="rId25" Type="http://schemas.openxmlformats.org/officeDocument/2006/relationships/hyperlink" Target="http://en.wikipedia.org/wiki/Library_of_Congress_Classification" TargetMode="External"/><Relationship Id="rId26" Type="http://schemas.openxmlformats.org/officeDocument/2006/relationships/hyperlink" Target="http://en.wikipedia.org/wiki/Library_of_Congress_Classification" TargetMode="External"/><Relationship Id="rId27" Type="http://schemas.openxmlformats.org/officeDocument/2006/relationships/hyperlink" Target="http://en.wikipedia.org/wiki/Library_of_Congress_Classification" TargetMode="External"/><Relationship Id="rId28" Type="http://schemas.openxmlformats.org/officeDocument/2006/relationships/hyperlink" Target="http://en.wikipedia.org/wiki/Library_of_Congress_Classification" TargetMode="External"/><Relationship Id="rId29" Type="http://schemas.openxmlformats.org/officeDocument/2006/relationships/hyperlink" Target="http://en.wikipedia.org/wiki/Library_of_Congress_Classification"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en.wikipedia.org/wiki/Library_of_Congress_Classification" TargetMode="External"/><Relationship Id="rId31" Type="http://schemas.openxmlformats.org/officeDocument/2006/relationships/hyperlink" Target="http://en.wikipedia.org/wiki/Library_of_Congress_Classification" TargetMode="External"/><Relationship Id="rId32" Type="http://schemas.openxmlformats.org/officeDocument/2006/relationships/hyperlink" Target="http://en.wikipedia.org/wiki/Library_of_Congress_Classification" TargetMode="External"/><Relationship Id="rId9" Type="http://schemas.openxmlformats.org/officeDocument/2006/relationships/image" Target="media/image1.emf"/><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en.wikipedia.org/wiki/Library_of_Congress_Classification" TargetMode="External"/><Relationship Id="rId34" Type="http://schemas.openxmlformats.org/officeDocument/2006/relationships/hyperlink" Target="http://en.wikipedia.org/wiki/Library_of_Congress_Classification" TargetMode="External"/><Relationship Id="rId35" Type="http://schemas.openxmlformats.org/officeDocument/2006/relationships/hyperlink" Target="http://en.wikipedia.org/wiki/Library_of_Congress_Classification" TargetMode="External"/><Relationship Id="rId36" Type="http://schemas.openxmlformats.org/officeDocument/2006/relationships/hyperlink" Target="http://en.wikipedia.org/wiki/Library_of_Congress_Classification" TargetMode="External"/><Relationship Id="rId10" Type="http://schemas.openxmlformats.org/officeDocument/2006/relationships/oleObject" Target="embeddings/Microsoft_Excel_97_-_2004_Worksheet1.xls"/><Relationship Id="rId11" Type="http://schemas.openxmlformats.org/officeDocument/2006/relationships/hyperlink" Target="http://en.wikipedia.org/wiki/List_of_Dewey_Decimal_classes" TargetMode="External"/><Relationship Id="rId12" Type="http://schemas.openxmlformats.org/officeDocument/2006/relationships/hyperlink" Target="http://en.wikipedia.org/wiki/List_of_Dewey_Decimal_classes" TargetMode="External"/><Relationship Id="rId13" Type="http://schemas.openxmlformats.org/officeDocument/2006/relationships/hyperlink" Target="http://en.wikipedia.org/wiki/List_of_Dewey_Decimal_classes" TargetMode="External"/><Relationship Id="rId14" Type="http://schemas.openxmlformats.org/officeDocument/2006/relationships/hyperlink" Target="http://en.wikipedia.org/wiki/List_of_Dewey_Decimal_classes" TargetMode="External"/><Relationship Id="rId15" Type="http://schemas.openxmlformats.org/officeDocument/2006/relationships/hyperlink" Target="http://en.wikipedia.org/wiki/List_of_Dewey_Decimal_classes" TargetMode="External"/><Relationship Id="rId16" Type="http://schemas.openxmlformats.org/officeDocument/2006/relationships/hyperlink" Target="http://en.wikipedia.org/wiki/List_of_Dewey_Decimal_classes" TargetMode="External"/><Relationship Id="rId17" Type="http://schemas.openxmlformats.org/officeDocument/2006/relationships/hyperlink" Target="http://en.wikipedia.org/wiki/List_of_Dewey_Decimal_classes" TargetMode="External"/><Relationship Id="rId18" Type="http://schemas.openxmlformats.org/officeDocument/2006/relationships/hyperlink" Target="http://en.wikipedia.org/wiki/List_of_Dewey_Decimal_classes" TargetMode="External"/><Relationship Id="rId19" Type="http://schemas.openxmlformats.org/officeDocument/2006/relationships/hyperlink" Target="http://en.wikipedia.org/wiki/List_of_Dewey_Decimal_classes" TargetMode="External"/><Relationship Id="rId37" Type="http://schemas.openxmlformats.org/officeDocument/2006/relationships/hyperlink" Target="http://en.wikipedia.org/wiki/Library_of_Congress_Classification" TargetMode="External"/><Relationship Id="rId38" Type="http://schemas.openxmlformats.org/officeDocument/2006/relationships/hyperlink" Target="http://en.wikipedia.org/wiki/Library_of_Congress_Classification" TargetMode="External"/><Relationship Id="rId39" Type="http://schemas.openxmlformats.org/officeDocument/2006/relationships/hyperlink" Target="http://en.wikipedia.org/wiki/Library_of_Congress_Classification" TargetMode="External"/><Relationship Id="rId40" Type="http://schemas.openxmlformats.org/officeDocument/2006/relationships/hyperlink" Target="http://en.wikipedia.org/wiki/Library_of_Congress_Classification" TargetMode="External"/><Relationship Id="rId41" Type="http://schemas.openxmlformats.org/officeDocument/2006/relationships/hyperlink" Target="http://en.wikipedia.org/wiki/Library_of_Congress_Classification" TargetMode="External"/><Relationship Id="rId42" Type="http://schemas.openxmlformats.org/officeDocument/2006/relationships/fontTable" Target="fontTable.xml"/><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oecd.org/sti/inno/3823514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FB854-3666-ED4B-8FDF-42AAB4BEA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15</Pages>
  <Words>4155</Words>
  <Characters>23684</Characters>
  <Application>Microsoft Macintosh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STFC</Company>
  <LinksUpToDate>false</LinksUpToDate>
  <CharactersWithSpaces>27784</CharactersWithSpaces>
  <SharedDoc>false</SharedDoc>
  <HLinks>
    <vt:vector size="192" baseType="variant">
      <vt:variant>
        <vt:i4>6619195</vt:i4>
      </vt:variant>
      <vt:variant>
        <vt:i4>93</vt:i4>
      </vt:variant>
      <vt:variant>
        <vt:i4>0</vt:i4>
      </vt:variant>
      <vt:variant>
        <vt:i4>5</vt:i4>
      </vt:variant>
      <vt:variant>
        <vt:lpwstr>http://en.wikipedia.org/wiki/Library_of_Congress_Classification</vt:lpwstr>
      </vt:variant>
      <vt:variant>
        <vt:lpwstr>Class_Z_.E2.80.93_Bibliography.2C_Library_Science</vt:lpwstr>
      </vt:variant>
      <vt:variant>
        <vt:i4>7340063</vt:i4>
      </vt:variant>
      <vt:variant>
        <vt:i4>90</vt:i4>
      </vt:variant>
      <vt:variant>
        <vt:i4>0</vt:i4>
      </vt:variant>
      <vt:variant>
        <vt:i4>5</vt:i4>
      </vt:variant>
      <vt:variant>
        <vt:lpwstr>http://en.wikipedia.org/wiki/Library_of_Congress_Classification</vt:lpwstr>
      </vt:variant>
      <vt:variant>
        <vt:lpwstr>Class_V_.E2.80.93_Naval_Science</vt:lpwstr>
      </vt:variant>
      <vt:variant>
        <vt:i4>4390945</vt:i4>
      </vt:variant>
      <vt:variant>
        <vt:i4>87</vt:i4>
      </vt:variant>
      <vt:variant>
        <vt:i4>0</vt:i4>
      </vt:variant>
      <vt:variant>
        <vt:i4>5</vt:i4>
      </vt:variant>
      <vt:variant>
        <vt:lpwstr>http://en.wikipedia.org/wiki/Library_of_Congress_Classification</vt:lpwstr>
      </vt:variant>
      <vt:variant>
        <vt:lpwstr>Class_U_.E2.80.93_Military_Science</vt:lpwstr>
      </vt:variant>
      <vt:variant>
        <vt:i4>4063343</vt:i4>
      </vt:variant>
      <vt:variant>
        <vt:i4>84</vt:i4>
      </vt:variant>
      <vt:variant>
        <vt:i4>0</vt:i4>
      </vt:variant>
      <vt:variant>
        <vt:i4>5</vt:i4>
      </vt:variant>
      <vt:variant>
        <vt:lpwstr>http://en.wikipedia.org/wiki/Library_of_Congress_Classification</vt:lpwstr>
      </vt:variant>
      <vt:variant>
        <vt:lpwstr>Class_T_.E2.80.93_Technology</vt:lpwstr>
      </vt:variant>
      <vt:variant>
        <vt:i4>3604595</vt:i4>
      </vt:variant>
      <vt:variant>
        <vt:i4>81</vt:i4>
      </vt:variant>
      <vt:variant>
        <vt:i4>0</vt:i4>
      </vt:variant>
      <vt:variant>
        <vt:i4>5</vt:i4>
      </vt:variant>
      <vt:variant>
        <vt:lpwstr>http://en.wikipedia.org/wiki/Library_of_Congress_Classification</vt:lpwstr>
      </vt:variant>
      <vt:variant>
        <vt:lpwstr>Class_S_.E2.80.93_Agriculture</vt:lpwstr>
      </vt:variant>
      <vt:variant>
        <vt:i4>4849695</vt:i4>
      </vt:variant>
      <vt:variant>
        <vt:i4>78</vt:i4>
      </vt:variant>
      <vt:variant>
        <vt:i4>0</vt:i4>
      </vt:variant>
      <vt:variant>
        <vt:i4>5</vt:i4>
      </vt:variant>
      <vt:variant>
        <vt:lpwstr>http://en.wikipedia.org/wiki/Library_of_Congress_Classification</vt:lpwstr>
      </vt:variant>
      <vt:variant>
        <vt:lpwstr>Class_R_.E2.80.93_Medicine</vt:lpwstr>
      </vt:variant>
      <vt:variant>
        <vt:i4>3080300</vt:i4>
      </vt:variant>
      <vt:variant>
        <vt:i4>75</vt:i4>
      </vt:variant>
      <vt:variant>
        <vt:i4>0</vt:i4>
      </vt:variant>
      <vt:variant>
        <vt:i4>5</vt:i4>
      </vt:variant>
      <vt:variant>
        <vt:lpwstr>http://en.wikipedia.org/wiki/Library_of_Congress_Classification</vt:lpwstr>
      </vt:variant>
      <vt:variant>
        <vt:lpwstr>Class_Q_.E2.80.93_Science</vt:lpwstr>
      </vt:variant>
      <vt:variant>
        <vt:i4>2162815</vt:i4>
      </vt:variant>
      <vt:variant>
        <vt:i4>72</vt:i4>
      </vt:variant>
      <vt:variant>
        <vt:i4>0</vt:i4>
      </vt:variant>
      <vt:variant>
        <vt:i4>5</vt:i4>
      </vt:variant>
      <vt:variant>
        <vt:lpwstr>http://en.wikipedia.org/wiki/Library_of_Congress_Classification</vt:lpwstr>
      </vt:variant>
      <vt:variant>
        <vt:lpwstr>Class_P_.E2.80.93_Language_and_Literature</vt:lpwstr>
      </vt:variant>
      <vt:variant>
        <vt:i4>5439522</vt:i4>
      </vt:variant>
      <vt:variant>
        <vt:i4>69</vt:i4>
      </vt:variant>
      <vt:variant>
        <vt:i4>0</vt:i4>
      </vt:variant>
      <vt:variant>
        <vt:i4>5</vt:i4>
      </vt:variant>
      <vt:variant>
        <vt:lpwstr>http://en.wikipedia.org/wiki/Library_of_Congress_Classification</vt:lpwstr>
      </vt:variant>
      <vt:variant>
        <vt:lpwstr>Class_N_.E2.80.93_Fine_Arts</vt:lpwstr>
      </vt:variant>
      <vt:variant>
        <vt:i4>5636122</vt:i4>
      </vt:variant>
      <vt:variant>
        <vt:i4>66</vt:i4>
      </vt:variant>
      <vt:variant>
        <vt:i4>0</vt:i4>
      </vt:variant>
      <vt:variant>
        <vt:i4>5</vt:i4>
      </vt:variant>
      <vt:variant>
        <vt:lpwstr>http://en.wikipedia.org/wiki/Library_of_Congress_Classification</vt:lpwstr>
      </vt:variant>
      <vt:variant>
        <vt:lpwstr>Class_M_.E2.80.93_Music</vt:lpwstr>
      </vt:variant>
      <vt:variant>
        <vt:i4>5636125</vt:i4>
      </vt:variant>
      <vt:variant>
        <vt:i4>63</vt:i4>
      </vt:variant>
      <vt:variant>
        <vt:i4>0</vt:i4>
      </vt:variant>
      <vt:variant>
        <vt:i4>5</vt:i4>
      </vt:variant>
      <vt:variant>
        <vt:lpwstr>http://en.wikipedia.org/wiki/Library_of_Congress_Classification</vt:lpwstr>
      </vt:variant>
      <vt:variant>
        <vt:lpwstr>Class_L_.E2.80.93_Education</vt:lpwstr>
      </vt:variant>
      <vt:variant>
        <vt:i4>2818158</vt:i4>
      </vt:variant>
      <vt:variant>
        <vt:i4>60</vt:i4>
      </vt:variant>
      <vt:variant>
        <vt:i4>0</vt:i4>
      </vt:variant>
      <vt:variant>
        <vt:i4>5</vt:i4>
      </vt:variant>
      <vt:variant>
        <vt:lpwstr>http://en.wikipedia.org/wiki/Library_of_Congress_Classification</vt:lpwstr>
      </vt:variant>
      <vt:variant>
        <vt:lpwstr>Class_K_.E2.80.93_Law</vt:lpwstr>
      </vt:variant>
      <vt:variant>
        <vt:i4>8257552</vt:i4>
      </vt:variant>
      <vt:variant>
        <vt:i4>57</vt:i4>
      </vt:variant>
      <vt:variant>
        <vt:i4>0</vt:i4>
      </vt:variant>
      <vt:variant>
        <vt:i4>5</vt:i4>
      </vt:variant>
      <vt:variant>
        <vt:lpwstr>http://en.wikipedia.org/wiki/Library_of_Congress_Classification</vt:lpwstr>
      </vt:variant>
      <vt:variant>
        <vt:lpwstr>Class_J_.E2.80.93_Political_Science</vt:lpwstr>
      </vt:variant>
      <vt:variant>
        <vt:i4>3211338</vt:i4>
      </vt:variant>
      <vt:variant>
        <vt:i4>54</vt:i4>
      </vt:variant>
      <vt:variant>
        <vt:i4>0</vt:i4>
      </vt:variant>
      <vt:variant>
        <vt:i4>5</vt:i4>
      </vt:variant>
      <vt:variant>
        <vt:lpwstr>http://en.wikipedia.org/wiki/Library_of_Congress_Classification</vt:lpwstr>
      </vt:variant>
      <vt:variant>
        <vt:lpwstr>Class_H_.E2.80.93_Social_Sciences</vt:lpwstr>
      </vt:variant>
      <vt:variant>
        <vt:i4>3276914</vt:i4>
      </vt:variant>
      <vt:variant>
        <vt:i4>51</vt:i4>
      </vt:variant>
      <vt:variant>
        <vt:i4>0</vt:i4>
      </vt:variant>
      <vt:variant>
        <vt:i4>5</vt:i4>
      </vt:variant>
      <vt:variant>
        <vt:lpwstr>http://en.wikipedia.org/wiki/Library_of_Congress_Classification</vt:lpwstr>
      </vt:variant>
      <vt:variant>
        <vt:lpwstr>Class_G_.E2.80.93_Geography.2C_Anthropology.2C_Recreation</vt:lpwstr>
      </vt:variant>
      <vt:variant>
        <vt:i4>6422575</vt:i4>
      </vt:variant>
      <vt:variant>
        <vt:i4>48</vt:i4>
      </vt:variant>
      <vt:variant>
        <vt:i4>0</vt:i4>
      </vt:variant>
      <vt:variant>
        <vt:i4>5</vt:i4>
      </vt:variant>
      <vt:variant>
        <vt:lpwstr>http://en.wikipedia.org/wiki/Library_of_Congress_Classification</vt:lpwstr>
      </vt:variant>
      <vt:variant>
        <vt:lpwstr>Class_F_.E2.80.93_Local_History_of_the_United_States_and_British.2C_Dutch.2C_French.2C_and_Latin_America</vt:lpwstr>
      </vt:variant>
      <vt:variant>
        <vt:i4>5570608</vt:i4>
      </vt:variant>
      <vt:variant>
        <vt:i4>45</vt:i4>
      </vt:variant>
      <vt:variant>
        <vt:i4>0</vt:i4>
      </vt:variant>
      <vt:variant>
        <vt:i4>5</vt:i4>
      </vt:variant>
      <vt:variant>
        <vt:lpwstr>http://en.wikipedia.org/wiki/Library_of_Congress_Classification</vt:lpwstr>
      </vt:variant>
      <vt:variant>
        <vt:lpwstr>Class_E_.E2.80.93_American_History</vt:lpwstr>
      </vt:variant>
      <vt:variant>
        <vt:i4>1048588</vt:i4>
      </vt:variant>
      <vt:variant>
        <vt:i4>42</vt:i4>
      </vt:variant>
      <vt:variant>
        <vt:i4>0</vt:i4>
      </vt:variant>
      <vt:variant>
        <vt:i4>5</vt:i4>
      </vt:variant>
      <vt:variant>
        <vt:lpwstr>http://en.wikipedia.org/wiki/Library_of_Congress_Classification</vt:lpwstr>
      </vt:variant>
      <vt:variant>
        <vt:lpwstr>Class_D_.E2.80.93_World_History_.28except_American_History.29</vt:lpwstr>
      </vt:variant>
      <vt:variant>
        <vt:i4>1245211</vt:i4>
      </vt:variant>
      <vt:variant>
        <vt:i4>39</vt:i4>
      </vt:variant>
      <vt:variant>
        <vt:i4>0</vt:i4>
      </vt:variant>
      <vt:variant>
        <vt:i4>5</vt:i4>
      </vt:variant>
      <vt:variant>
        <vt:lpwstr>http://en.wikipedia.org/wiki/Library_of_Congress_Classification</vt:lpwstr>
      </vt:variant>
      <vt:variant>
        <vt:lpwstr>Class_C_.E2.80.93_Auxiliary_Sciences_of_History_.28General.29</vt:lpwstr>
      </vt:variant>
      <vt:variant>
        <vt:i4>5636102</vt:i4>
      </vt:variant>
      <vt:variant>
        <vt:i4>36</vt:i4>
      </vt:variant>
      <vt:variant>
        <vt:i4>0</vt:i4>
      </vt:variant>
      <vt:variant>
        <vt:i4>5</vt:i4>
      </vt:variant>
      <vt:variant>
        <vt:lpwstr>http://en.wikipedia.org/wiki/Library_of_Congress_Classification</vt:lpwstr>
      </vt:variant>
      <vt:variant>
        <vt:lpwstr>Class_B_.E2.80.93_Philosophy.2C_Psychology.2C_Religion</vt:lpwstr>
      </vt:variant>
      <vt:variant>
        <vt:i4>7340058</vt:i4>
      </vt:variant>
      <vt:variant>
        <vt:i4>33</vt:i4>
      </vt:variant>
      <vt:variant>
        <vt:i4>0</vt:i4>
      </vt:variant>
      <vt:variant>
        <vt:i4>5</vt:i4>
      </vt:variant>
      <vt:variant>
        <vt:lpwstr>http://en.wikipedia.org/wiki/Library_of_Congress_Classification</vt:lpwstr>
      </vt:variant>
      <vt:variant>
        <vt:lpwstr>Class_A_.E2.80.93_General_Works</vt:lpwstr>
      </vt:variant>
      <vt:variant>
        <vt:i4>3342417</vt:i4>
      </vt:variant>
      <vt:variant>
        <vt:i4>30</vt:i4>
      </vt:variant>
      <vt:variant>
        <vt:i4>0</vt:i4>
      </vt:variant>
      <vt:variant>
        <vt:i4>5</vt:i4>
      </vt:variant>
      <vt:variant>
        <vt:lpwstr>http://en.wikipedia.org/wiki/List_of_Dewey_Decimal_classes</vt:lpwstr>
      </vt:variant>
      <vt:variant>
        <vt:lpwstr>Class_900_.E2.80.93_History_.26_geography</vt:lpwstr>
      </vt:variant>
      <vt:variant>
        <vt:i4>1572899</vt:i4>
      </vt:variant>
      <vt:variant>
        <vt:i4>27</vt:i4>
      </vt:variant>
      <vt:variant>
        <vt:i4>0</vt:i4>
      </vt:variant>
      <vt:variant>
        <vt:i4>5</vt:i4>
      </vt:variant>
      <vt:variant>
        <vt:lpwstr>http://en.wikipedia.org/wiki/List_of_Dewey_Decimal_classes</vt:lpwstr>
      </vt:variant>
      <vt:variant>
        <vt:lpwstr>Class_800_.E2.80.93_Literature</vt:lpwstr>
      </vt:variant>
      <vt:variant>
        <vt:i4>1245304</vt:i4>
      </vt:variant>
      <vt:variant>
        <vt:i4>24</vt:i4>
      </vt:variant>
      <vt:variant>
        <vt:i4>0</vt:i4>
      </vt:variant>
      <vt:variant>
        <vt:i4>5</vt:i4>
      </vt:variant>
      <vt:variant>
        <vt:lpwstr>http://en.wikipedia.org/wiki/List_of_Dewey_Decimal_classes</vt:lpwstr>
      </vt:variant>
      <vt:variant>
        <vt:lpwstr>Class_700_.E2.80.93_Arts_.26_recreation</vt:lpwstr>
      </vt:variant>
      <vt:variant>
        <vt:i4>1114163</vt:i4>
      </vt:variant>
      <vt:variant>
        <vt:i4>21</vt:i4>
      </vt:variant>
      <vt:variant>
        <vt:i4>0</vt:i4>
      </vt:variant>
      <vt:variant>
        <vt:i4>5</vt:i4>
      </vt:variant>
      <vt:variant>
        <vt:lpwstr>http://en.wikipedia.org/wiki/List_of_Dewey_Decimal_classes</vt:lpwstr>
      </vt:variant>
      <vt:variant>
        <vt:lpwstr>Class_600_.E2.80.93_Technology</vt:lpwstr>
      </vt:variant>
      <vt:variant>
        <vt:i4>54</vt:i4>
      </vt:variant>
      <vt:variant>
        <vt:i4>18</vt:i4>
      </vt:variant>
      <vt:variant>
        <vt:i4>0</vt:i4>
      </vt:variant>
      <vt:variant>
        <vt:i4>5</vt:i4>
      </vt:variant>
      <vt:variant>
        <vt:lpwstr>http://en.wikipedia.org/wiki/List_of_Dewey_Decimal_classes</vt:lpwstr>
      </vt:variant>
      <vt:variant>
        <vt:lpwstr>Class_500_.E2.80.93_Science</vt:lpwstr>
      </vt:variant>
      <vt:variant>
        <vt:i4>6750291</vt:i4>
      </vt:variant>
      <vt:variant>
        <vt:i4>15</vt:i4>
      </vt:variant>
      <vt:variant>
        <vt:i4>0</vt:i4>
      </vt:variant>
      <vt:variant>
        <vt:i4>5</vt:i4>
      </vt:variant>
      <vt:variant>
        <vt:lpwstr>http://en.wikipedia.org/wiki/List_of_Dewey_Decimal_classes</vt:lpwstr>
      </vt:variant>
      <vt:variant>
        <vt:lpwstr>Class_400_.E2.80.93_Language</vt:lpwstr>
      </vt:variant>
      <vt:variant>
        <vt:i4>1966095</vt:i4>
      </vt:variant>
      <vt:variant>
        <vt:i4>12</vt:i4>
      </vt:variant>
      <vt:variant>
        <vt:i4>0</vt:i4>
      </vt:variant>
      <vt:variant>
        <vt:i4>5</vt:i4>
      </vt:variant>
      <vt:variant>
        <vt:lpwstr>http://en.wikipedia.org/wiki/List_of_Dewey_Decimal_classes</vt:lpwstr>
      </vt:variant>
      <vt:variant>
        <vt:lpwstr>Class_300_.E2.80.93_Social_sciences</vt:lpwstr>
      </vt:variant>
      <vt:variant>
        <vt:i4>7209043</vt:i4>
      </vt:variant>
      <vt:variant>
        <vt:i4>9</vt:i4>
      </vt:variant>
      <vt:variant>
        <vt:i4>0</vt:i4>
      </vt:variant>
      <vt:variant>
        <vt:i4>5</vt:i4>
      </vt:variant>
      <vt:variant>
        <vt:lpwstr>http://en.wikipedia.org/wiki/List_of_Dewey_Decimal_classes</vt:lpwstr>
      </vt:variant>
      <vt:variant>
        <vt:lpwstr>Class_200_.E2.80.93_Religion</vt:lpwstr>
      </vt:variant>
      <vt:variant>
        <vt:i4>7602249</vt:i4>
      </vt:variant>
      <vt:variant>
        <vt:i4>6</vt:i4>
      </vt:variant>
      <vt:variant>
        <vt:i4>0</vt:i4>
      </vt:variant>
      <vt:variant>
        <vt:i4>5</vt:i4>
      </vt:variant>
      <vt:variant>
        <vt:lpwstr>http://en.wikipedia.org/wiki/List_of_Dewey_Decimal_classes</vt:lpwstr>
      </vt:variant>
      <vt:variant>
        <vt:lpwstr>Class_100_.E2.80.93_Philosophy_and_psychology</vt:lpwstr>
      </vt:variant>
      <vt:variant>
        <vt:i4>8323135</vt:i4>
      </vt:variant>
      <vt:variant>
        <vt:i4>3</vt:i4>
      </vt:variant>
      <vt:variant>
        <vt:i4>0</vt:i4>
      </vt:variant>
      <vt:variant>
        <vt:i4>5</vt:i4>
      </vt:variant>
      <vt:variant>
        <vt:lpwstr>http://en.wikipedia.org/wiki/List_of_Dewey_Decimal_classes</vt:lpwstr>
      </vt:variant>
      <vt:variant>
        <vt:lpwstr>Class_000_.E2.80.93_Computer_science.2C_information_.26_general_works</vt:lpwstr>
      </vt:variant>
      <vt:variant>
        <vt:i4>4456470</vt:i4>
      </vt:variant>
      <vt:variant>
        <vt:i4>0</vt:i4>
      </vt:variant>
      <vt:variant>
        <vt:i4>0</vt:i4>
      </vt:variant>
      <vt:variant>
        <vt:i4>5</vt:i4>
      </vt:variant>
      <vt:variant>
        <vt:lpwstr>http://www.oecd.org/sti/inno/38235147.pdf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Bicarreugi</dc:creator>
  <cp:lastModifiedBy>Mark Parsons</cp:lastModifiedBy>
  <cp:revision>6</cp:revision>
  <cp:lastPrinted>2014-05-19T01:18:00Z</cp:lastPrinted>
  <dcterms:created xsi:type="dcterms:W3CDTF">2014-06-11T10:28:00Z</dcterms:created>
  <dcterms:modified xsi:type="dcterms:W3CDTF">2014-06-11T13:33:00Z</dcterms:modified>
</cp:coreProperties>
</file>